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26E31" w14:textId="2DFC93DC" w:rsidR="00B765AF" w:rsidRPr="00D437E4" w:rsidDel="00567ACD" w:rsidRDefault="00B765AF" w:rsidP="00B765AF">
      <w:pPr>
        <w:spacing w:before="360" w:after="360" w:line="240" w:lineRule="auto"/>
        <w:ind w:left="630" w:right="-158" w:hanging="720"/>
        <w:jc w:val="center"/>
        <w:rPr>
          <w:del w:id="0" w:author="Chau, Vicky" w:date="2024-03-06T10:32:00Z"/>
          <w:rFonts w:ascii="Calibri" w:eastAsia="Sennheiser Office" w:hAnsi="Calibri" w:cs="Calibri"/>
          <w:b/>
          <w:bCs/>
          <w:i/>
          <w:iCs/>
          <w:color w:val="FF0000"/>
          <w:rPrChange w:id="1" w:author="Ellen O'Dwyer" w:date="2024-08-16T13:19:00Z" w16du:dateUtc="2024-08-16T03:19:00Z">
            <w:rPr>
              <w:del w:id="2" w:author="Chau, Vicky" w:date="2024-03-06T10:32:00Z"/>
              <w:rFonts w:ascii="Sennheiser Office" w:eastAsia="Sennheiser Office" w:hAnsi="Sennheiser Office" w:cs="Sennheiser Office"/>
              <w:b/>
              <w:bCs/>
              <w:i/>
              <w:iCs/>
              <w:color w:val="FF0000"/>
              <w:sz w:val="20"/>
              <w:szCs w:val="20"/>
            </w:rPr>
          </w:rPrChange>
        </w:rPr>
      </w:pPr>
      <w:bookmarkStart w:id="3" w:name="_Hlk153994062"/>
      <w:bookmarkEnd w:id="3"/>
      <w:del w:id="4" w:author="Chau, Vicky" w:date="2024-03-06T10:32:00Z">
        <w:r w:rsidRPr="00D437E4" w:rsidDel="00567ACD">
          <w:rPr>
            <w:rFonts w:ascii="Calibri" w:eastAsia="Sennheiser Office" w:hAnsi="Calibri" w:cs="Calibri"/>
            <w:b/>
            <w:bCs/>
            <w:i/>
            <w:iCs/>
            <w:color w:val="FF0000"/>
            <w:rPrChange w:id="5" w:author="Ellen O'Dwyer" w:date="2024-08-16T13:19:00Z" w16du:dateUtc="2024-08-16T03:19:00Z">
              <w:rPr>
                <w:rFonts w:ascii="Sennheiser Office" w:eastAsia="Sennheiser Office" w:hAnsi="Sennheiser Office" w:cs="Sennheiser Office"/>
                <w:b/>
                <w:bCs/>
                <w:i/>
                <w:iCs/>
                <w:color w:val="FF0000"/>
                <w:sz w:val="20"/>
                <w:szCs w:val="20"/>
              </w:rPr>
            </w:rPrChange>
          </w:rPr>
          <w:delText xml:space="preserve">EMBARGOED UNTIL JANUARY 8, </w:delText>
        </w:r>
        <w:r w:rsidR="0001083D" w:rsidRPr="00D437E4" w:rsidDel="00567ACD">
          <w:rPr>
            <w:rFonts w:ascii="Calibri" w:eastAsia="Sennheiser Office" w:hAnsi="Calibri" w:cs="Calibri"/>
            <w:b/>
            <w:bCs/>
            <w:i/>
            <w:iCs/>
            <w:color w:val="FF0000"/>
            <w:rPrChange w:id="6" w:author="Ellen O'Dwyer" w:date="2024-08-16T13:19:00Z" w16du:dateUtc="2024-08-16T03:19:00Z">
              <w:rPr>
                <w:rFonts w:ascii="Sennheiser Office" w:eastAsia="Sennheiser Office" w:hAnsi="Sennheiser Office" w:cs="Sennheiser Office"/>
                <w:b/>
                <w:bCs/>
                <w:i/>
                <w:iCs/>
                <w:color w:val="FF0000"/>
                <w:sz w:val="20"/>
                <w:szCs w:val="20"/>
              </w:rPr>
            </w:rPrChange>
          </w:rPr>
          <w:delText>2024,</w:delText>
        </w:r>
        <w:r w:rsidRPr="00D437E4" w:rsidDel="00567ACD">
          <w:rPr>
            <w:rFonts w:ascii="Calibri" w:eastAsia="Sennheiser Office" w:hAnsi="Calibri" w:cs="Calibri"/>
            <w:b/>
            <w:bCs/>
            <w:i/>
            <w:iCs/>
            <w:color w:val="FF0000"/>
            <w:rPrChange w:id="7" w:author="Ellen O'Dwyer" w:date="2024-08-16T13:19:00Z" w16du:dateUtc="2024-08-16T03:19:00Z">
              <w:rPr>
                <w:rFonts w:ascii="Sennheiser Office" w:eastAsia="Sennheiser Office" w:hAnsi="Sennheiser Office" w:cs="Sennheiser Office"/>
                <w:b/>
                <w:bCs/>
                <w:i/>
                <w:iCs/>
                <w:color w:val="FF0000"/>
                <w:sz w:val="20"/>
                <w:szCs w:val="20"/>
              </w:rPr>
            </w:rPrChange>
          </w:rPr>
          <w:delText xml:space="preserve"> AT 1:30PM PACIFIC (US) / 23:30 CENTRAL EU (GERMANY)</w:delText>
        </w:r>
      </w:del>
    </w:p>
    <w:p w14:paraId="47A4D75F" w14:textId="4388B707" w:rsidR="00E753E5" w:rsidRPr="00D437E4" w:rsidRDefault="63F65979" w:rsidP="27C98DA6">
      <w:pPr>
        <w:shd w:val="clear" w:color="auto" w:fill="FFFFFF" w:themeFill="background1"/>
        <w:spacing w:before="360" w:after="360" w:line="240" w:lineRule="auto"/>
        <w:rPr>
          <w:rFonts w:ascii="Calibri" w:eastAsia="Times New Roman" w:hAnsi="Calibri" w:cs="Calibri"/>
          <w:b/>
          <w:bCs/>
          <w:color w:val="1F1F1F"/>
          <w:rPrChange w:id="8" w:author="Ellen O'Dwyer" w:date="2024-08-16T13:19:00Z" w16du:dateUtc="2024-08-16T03:19:00Z">
            <w:rPr>
              <w:rFonts w:ascii="Sennheiser Office" w:eastAsia="Times New Roman" w:hAnsi="Sennheiser Office" w:cs="Arial"/>
              <w:b/>
              <w:bCs/>
              <w:color w:val="1F1F1F"/>
              <w:sz w:val="24"/>
              <w:szCs w:val="24"/>
            </w:rPr>
          </w:rPrChange>
        </w:rPr>
      </w:pPr>
      <w:r w:rsidRPr="00D437E4">
        <w:rPr>
          <w:rFonts w:ascii="Calibri" w:eastAsia="Times New Roman" w:hAnsi="Calibri" w:cs="Calibri"/>
          <w:b/>
          <w:bCs/>
          <w:color w:val="00B0F0"/>
          <w:rPrChange w:id="9" w:author="Ellen O'Dwyer" w:date="2024-08-16T13:19:00Z" w16du:dateUtc="2024-08-16T03:19:00Z">
            <w:rPr>
              <w:rFonts w:ascii="Sennheiser Office" w:eastAsia="Times New Roman" w:hAnsi="Sennheiser Office" w:cs="Arial"/>
              <w:b/>
              <w:bCs/>
              <w:color w:val="00B0F0"/>
              <w:sz w:val="24"/>
              <w:szCs w:val="24"/>
            </w:rPr>
          </w:rPrChange>
        </w:rPr>
        <w:t xml:space="preserve">The </w:t>
      </w:r>
      <w:r w:rsidR="664F9192" w:rsidRPr="00D437E4">
        <w:rPr>
          <w:rFonts w:ascii="Calibri" w:eastAsia="Times New Roman" w:hAnsi="Calibri" w:cs="Calibri"/>
          <w:b/>
          <w:bCs/>
          <w:color w:val="00B0F0"/>
          <w:rPrChange w:id="10" w:author="Ellen O'Dwyer" w:date="2024-08-16T13:19:00Z" w16du:dateUtc="2024-08-16T03:19:00Z">
            <w:rPr>
              <w:rFonts w:ascii="Sennheiser Office" w:eastAsia="Times New Roman" w:hAnsi="Sennheiser Office" w:cs="Arial"/>
              <w:b/>
              <w:bCs/>
              <w:color w:val="00B0F0"/>
              <w:sz w:val="24"/>
              <w:szCs w:val="24"/>
            </w:rPr>
          </w:rPrChange>
        </w:rPr>
        <w:t xml:space="preserve">Thrill of </w:t>
      </w:r>
      <w:r w:rsidRPr="00D437E4">
        <w:rPr>
          <w:rFonts w:ascii="Calibri" w:eastAsia="Times New Roman" w:hAnsi="Calibri" w:cs="Calibri"/>
          <w:b/>
          <w:bCs/>
          <w:color w:val="00B0F0"/>
          <w:rPrChange w:id="11" w:author="Ellen O'Dwyer" w:date="2024-08-16T13:19:00Z" w16du:dateUtc="2024-08-16T03:19:00Z">
            <w:rPr>
              <w:rFonts w:ascii="Sennheiser Office" w:eastAsia="Times New Roman" w:hAnsi="Sennheiser Office" w:cs="Arial"/>
              <w:b/>
              <w:bCs/>
              <w:color w:val="00B0F0"/>
              <w:sz w:val="24"/>
              <w:szCs w:val="24"/>
            </w:rPr>
          </w:rPrChange>
        </w:rPr>
        <w:t>Performance</w:t>
      </w:r>
      <w:r w:rsidR="1DC67EA3" w:rsidRPr="00D437E4">
        <w:rPr>
          <w:rFonts w:ascii="Calibri" w:hAnsi="Calibri" w:cs="Calibri"/>
          <w:rPrChange w:id="12" w:author="Ellen O'Dwyer" w:date="2024-08-16T13:19:00Z" w16du:dateUtc="2024-08-16T03:19:00Z">
            <w:rPr/>
          </w:rPrChange>
        </w:rPr>
        <w:br/>
      </w:r>
      <w:r w:rsidR="006B1159" w:rsidRPr="00D437E4">
        <w:rPr>
          <w:rFonts w:ascii="Calibri" w:eastAsia="Times New Roman" w:hAnsi="Calibri" w:cs="Calibri"/>
          <w:b/>
          <w:bCs/>
          <w:color w:val="1F1F1F"/>
          <w:rPrChange w:id="13" w:author="Ellen O'Dwyer" w:date="2024-08-16T13:19:00Z" w16du:dateUtc="2024-08-16T03:19:00Z">
            <w:rPr>
              <w:rFonts w:ascii="Sennheiser Office" w:eastAsia="Times New Roman" w:hAnsi="Sennheiser Office" w:cs="Arial"/>
              <w:b/>
              <w:bCs/>
              <w:color w:val="1F1F1F"/>
              <w:sz w:val="20"/>
              <w:szCs w:val="20"/>
            </w:rPr>
          </w:rPrChange>
        </w:rPr>
        <w:t xml:space="preserve">MOMENTUM Sport </w:t>
      </w:r>
      <w:r w:rsidR="00251404" w:rsidRPr="00D437E4">
        <w:rPr>
          <w:rFonts w:ascii="Calibri" w:eastAsia="Times New Roman" w:hAnsi="Calibri" w:cs="Calibri"/>
          <w:b/>
          <w:bCs/>
          <w:color w:val="1F1F1F"/>
          <w:rPrChange w:id="14" w:author="Ellen O'Dwyer" w:date="2024-08-16T13:19:00Z" w16du:dateUtc="2024-08-16T03:19:00Z">
            <w:rPr>
              <w:rFonts w:ascii="Sennheiser Office" w:eastAsia="Times New Roman" w:hAnsi="Sennheiser Office" w:cs="Arial"/>
              <w:b/>
              <w:bCs/>
              <w:color w:val="1F1F1F"/>
              <w:sz w:val="20"/>
              <w:szCs w:val="20"/>
            </w:rPr>
          </w:rPrChange>
        </w:rPr>
        <w:t>fuses</w:t>
      </w:r>
      <w:r w:rsidR="006B1159" w:rsidRPr="00D437E4">
        <w:rPr>
          <w:rFonts w:ascii="Calibri" w:eastAsia="Times New Roman" w:hAnsi="Calibri" w:cs="Calibri"/>
          <w:b/>
          <w:bCs/>
          <w:color w:val="1F1F1F"/>
          <w:rPrChange w:id="15" w:author="Ellen O'Dwyer" w:date="2024-08-16T13:19:00Z" w16du:dateUtc="2024-08-16T03:19:00Z">
            <w:rPr>
              <w:rFonts w:ascii="Sennheiser Office" w:eastAsia="Times New Roman" w:hAnsi="Sennheiser Office" w:cs="Arial"/>
              <w:b/>
              <w:bCs/>
              <w:color w:val="1F1F1F"/>
              <w:sz w:val="20"/>
              <w:szCs w:val="20"/>
            </w:rPr>
          </w:rPrChange>
        </w:rPr>
        <w:t xml:space="preserve"> the science of spor</w:t>
      </w:r>
      <w:r w:rsidR="000B796D" w:rsidRPr="00D437E4">
        <w:rPr>
          <w:rFonts w:ascii="Calibri" w:eastAsia="Times New Roman" w:hAnsi="Calibri" w:cs="Calibri"/>
          <w:b/>
          <w:bCs/>
          <w:color w:val="1F1F1F"/>
          <w:rPrChange w:id="16" w:author="Ellen O'Dwyer" w:date="2024-08-16T13:19:00Z" w16du:dateUtc="2024-08-16T03:19:00Z">
            <w:rPr>
              <w:rFonts w:ascii="Sennheiser Office" w:eastAsia="Times New Roman" w:hAnsi="Sennheiser Office" w:cs="Arial"/>
              <w:b/>
              <w:bCs/>
              <w:color w:val="1F1F1F"/>
              <w:sz w:val="20"/>
              <w:szCs w:val="20"/>
            </w:rPr>
          </w:rPrChange>
        </w:rPr>
        <w:t xml:space="preserve">t </w:t>
      </w:r>
      <w:r w:rsidR="00B06019" w:rsidRPr="00D437E4">
        <w:rPr>
          <w:rFonts w:ascii="Calibri" w:eastAsia="Times New Roman" w:hAnsi="Calibri" w:cs="Calibri"/>
          <w:b/>
          <w:bCs/>
          <w:color w:val="1F1F1F"/>
          <w:rPrChange w:id="17" w:author="Ellen O'Dwyer" w:date="2024-08-16T13:19:00Z" w16du:dateUtc="2024-08-16T03:19:00Z">
            <w:rPr>
              <w:rFonts w:ascii="Sennheiser Office" w:eastAsia="Times New Roman" w:hAnsi="Sennheiser Office" w:cs="Arial"/>
              <w:b/>
              <w:bCs/>
              <w:color w:val="1F1F1F"/>
              <w:sz w:val="20"/>
              <w:szCs w:val="20"/>
            </w:rPr>
          </w:rPrChange>
        </w:rPr>
        <w:t>and</w:t>
      </w:r>
      <w:r w:rsidR="000F2118" w:rsidRPr="00D437E4">
        <w:rPr>
          <w:rFonts w:ascii="Calibri" w:eastAsia="Times New Roman" w:hAnsi="Calibri" w:cs="Calibri"/>
          <w:b/>
          <w:bCs/>
          <w:color w:val="1F1F1F"/>
          <w:rPrChange w:id="18" w:author="Ellen O'Dwyer" w:date="2024-08-16T13:19:00Z" w16du:dateUtc="2024-08-16T03:19:00Z">
            <w:rPr>
              <w:rFonts w:ascii="Sennheiser Office" w:eastAsia="Times New Roman" w:hAnsi="Sennheiser Office" w:cs="Arial"/>
              <w:b/>
              <w:bCs/>
              <w:color w:val="1F1F1F"/>
              <w:sz w:val="20"/>
              <w:szCs w:val="20"/>
            </w:rPr>
          </w:rPrChange>
        </w:rPr>
        <w:t xml:space="preserve"> sound</w:t>
      </w:r>
    </w:p>
    <w:p w14:paraId="19E85542" w14:textId="7A10E727" w:rsidR="0043785F" w:rsidRPr="00D437E4" w:rsidRDefault="23FB0C0D" w:rsidP="0043785F">
      <w:pPr>
        <w:shd w:val="clear" w:color="auto" w:fill="FFFFFF" w:themeFill="background1"/>
        <w:spacing w:before="360" w:after="360" w:line="240" w:lineRule="auto"/>
        <w:rPr>
          <w:ins w:id="19" w:author="Chau, Vicky" w:date="2024-03-06T10:33:00Z"/>
          <w:rFonts w:ascii="Calibri" w:eastAsia="Times New Roman" w:hAnsi="Calibri" w:cs="Calibri"/>
          <w:b/>
          <w:bCs/>
          <w:color w:val="1F1F1F"/>
          <w:rPrChange w:id="20" w:author="Ellen O'Dwyer" w:date="2024-08-16T13:19:00Z" w16du:dateUtc="2024-08-16T03:19:00Z">
            <w:rPr>
              <w:ins w:id="21" w:author="Chau, Vicky" w:date="2024-03-06T10:33:00Z"/>
              <w:rFonts w:ascii="Sennheiser Office" w:eastAsia="Times New Roman" w:hAnsi="Sennheiser Office" w:cs="Arial"/>
              <w:b/>
              <w:bCs/>
              <w:color w:val="1F1F1F"/>
              <w:sz w:val="20"/>
              <w:szCs w:val="20"/>
            </w:rPr>
          </w:rPrChange>
        </w:rPr>
      </w:pPr>
      <w:del w:id="22" w:author="Chau, Vicky" w:date="2024-03-06T10:33:00Z">
        <w:r w:rsidRPr="00D437E4" w:rsidDel="00690ED0">
          <w:rPr>
            <w:rFonts w:ascii="Calibri" w:eastAsia="Times New Roman" w:hAnsi="Calibri" w:cs="Calibri"/>
            <w:b/>
            <w:bCs/>
            <w:color w:val="1F1F1F"/>
            <w:rPrChange w:id="23" w:author="Ellen O'Dwyer" w:date="2024-08-16T13:19:00Z" w16du:dateUtc="2024-08-16T03:19:00Z">
              <w:rPr>
                <w:rFonts w:ascii="Sennheiser Office" w:eastAsia="Times New Roman" w:hAnsi="Sennheiser Office" w:cs="Arial"/>
                <w:b/>
                <w:bCs/>
                <w:color w:val="1F1F1F"/>
                <w:sz w:val="20"/>
                <w:szCs w:val="20"/>
              </w:rPr>
            </w:rPrChange>
          </w:rPr>
          <w:delText>Las Vegas, Nevada –</w:delText>
        </w:r>
        <w:r w:rsidRPr="00D437E4" w:rsidDel="00690ED0">
          <w:rPr>
            <w:rFonts w:ascii="Calibri" w:eastAsia="Times New Roman" w:hAnsi="Calibri" w:cs="Calibri"/>
            <w:b/>
            <w:bCs/>
            <w:color w:val="000000" w:themeColor="text1"/>
            <w:rPrChange w:id="24" w:author="Ellen O'Dwyer" w:date="2024-08-16T13:19:00Z" w16du:dateUtc="2024-08-16T03:19:00Z">
              <w:rPr>
                <w:rFonts w:ascii="Sennheiser Office" w:eastAsia="Times New Roman" w:hAnsi="Sennheiser Office" w:cs="Arial"/>
                <w:b/>
                <w:bCs/>
                <w:color w:val="000000" w:themeColor="text1"/>
                <w:sz w:val="20"/>
                <w:szCs w:val="20"/>
              </w:rPr>
            </w:rPrChange>
          </w:rPr>
          <w:delText xml:space="preserve"> </w:delText>
        </w:r>
        <w:r w:rsidR="008C38D0" w:rsidRPr="00D437E4" w:rsidDel="00690ED0">
          <w:rPr>
            <w:rFonts w:ascii="Calibri" w:eastAsia="Times New Roman" w:hAnsi="Calibri" w:cs="Calibri"/>
            <w:b/>
            <w:bCs/>
            <w:color w:val="000000" w:themeColor="text1"/>
            <w:rPrChange w:id="25" w:author="Ellen O'Dwyer" w:date="2024-08-16T13:19:00Z" w16du:dateUtc="2024-08-16T03:19:00Z">
              <w:rPr>
                <w:rFonts w:ascii="Sennheiser Office" w:eastAsia="Times New Roman" w:hAnsi="Sennheiser Office" w:cs="Arial"/>
                <w:b/>
                <w:bCs/>
                <w:color w:val="000000" w:themeColor="text1"/>
                <w:sz w:val="20"/>
                <w:szCs w:val="20"/>
              </w:rPr>
            </w:rPrChange>
          </w:rPr>
          <w:delText xml:space="preserve">January </w:delText>
        </w:r>
        <w:r w:rsidR="054FC81D" w:rsidRPr="00D437E4" w:rsidDel="00690ED0">
          <w:rPr>
            <w:rFonts w:ascii="Calibri" w:eastAsia="Times New Roman" w:hAnsi="Calibri" w:cs="Calibri"/>
            <w:b/>
            <w:bCs/>
            <w:color w:val="000000" w:themeColor="text1"/>
            <w:rPrChange w:id="26" w:author="Ellen O'Dwyer" w:date="2024-08-16T13:19:00Z" w16du:dateUtc="2024-08-16T03:19:00Z">
              <w:rPr>
                <w:rFonts w:ascii="Sennheiser Office" w:eastAsia="Times New Roman" w:hAnsi="Sennheiser Office" w:cs="Arial"/>
                <w:b/>
                <w:bCs/>
                <w:color w:val="000000" w:themeColor="text1"/>
                <w:sz w:val="20"/>
                <w:szCs w:val="20"/>
              </w:rPr>
            </w:rPrChange>
          </w:rPr>
          <w:delText>9</w:delText>
        </w:r>
        <w:r w:rsidRPr="00D437E4" w:rsidDel="00690ED0">
          <w:rPr>
            <w:rFonts w:ascii="Calibri" w:eastAsia="Times New Roman" w:hAnsi="Calibri" w:cs="Calibri"/>
            <w:b/>
            <w:bCs/>
            <w:color w:val="000000" w:themeColor="text1"/>
            <w:rPrChange w:id="27" w:author="Ellen O'Dwyer" w:date="2024-08-16T13:19:00Z" w16du:dateUtc="2024-08-16T03:19:00Z">
              <w:rPr>
                <w:rFonts w:ascii="Sennheiser Office" w:eastAsia="Times New Roman" w:hAnsi="Sennheiser Office" w:cs="Arial"/>
                <w:b/>
                <w:bCs/>
                <w:color w:val="000000" w:themeColor="text1"/>
                <w:sz w:val="20"/>
                <w:szCs w:val="20"/>
              </w:rPr>
            </w:rPrChange>
          </w:rPr>
          <w:delText>,</w:delText>
        </w:r>
        <w:r w:rsidRPr="00D437E4" w:rsidDel="00690ED0">
          <w:rPr>
            <w:rFonts w:ascii="Calibri" w:eastAsia="Times New Roman" w:hAnsi="Calibri" w:cs="Calibri"/>
            <w:b/>
            <w:bCs/>
            <w:color w:val="1F1F1F"/>
            <w:rPrChange w:id="28" w:author="Ellen O'Dwyer" w:date="2024-08-16T13:19:00Z" w16du:dateUtc="2024-08-16T03:19:00Z">
              <w:rPr>
                <w:rFonts w:ascii="Sennheiser Office" w:eastAsia="Times New Roman" w:hAnsi="Sennheiser Office" w:cs="Arial"/>
                <w:b/>
                <w:bCs/>
                <w:color w:val="1F1F1F"/>
                <w:sz w:val="20"/>
                <w:szCs w:val="20"/>
              </w:rPr>
            </w:rPrChange>
          </w:rPr>
          <w:delText xml:space="preserve"> 2024</w:delText>
        </w:r>
      </w:del>
      <w:ins w:id="29" w:author="Ellen O'Dwyer" w:date="2024-08-16T13:16:00Z" w16du:dateUtc="2024-08-16T03:16:00Z">
        <w:r w:rsidR="00D437E4" w:rsidRPr="00D437E4">
          <w:rPr>
            <w:rFonts w:ascii="Calibri" w:eastAsia="Times New Roman" w:hAnsi="Calibri" w:cs="Calibri"/>
            <w:b/>
            <w:bCs/>
            <w:color w:val="1F1F1F"/>
          </w:rPr>
          <w:t>Sydney Australia</w:t>
        </w:r>
      </w:ins>
      <w:ins w:id="30" w:author="Chau, Vicky" w:date="2024-03-06T10:33:00Z">
        <w:del w:id="31" w:author="Ellen O'Dwyer" w:date="2024-08-16T13:16:00Z" w16du:dateUtc="2024-08-16T03:16:00Z">
          <w:r w:rsidR="00690ED0" w:rsidRPr="00D437E4" w:rsidDel="00D437E4">
            <w:rPr>
              <w:rFonts w:ascii="Calibri" w:eastAsia="Times New Roman" w:hAnsi="Calibri" w:cs="Calibri"/>
              <w:b/>
              <w:bCs/>
              <w:color w:val="1F1F1F"/>
              <w:rPrChange w:id="32" w:author="Ellen O'Dwyer" w:date="2024-08-16T13:19:00Z" w16du:dateUtc="2024-08-16T03:19:00Z">
                <w:rPr>
                  <w:rFonts w:ascii="Sennheiser Office" w:eastAsia="Times New Roman" w:hAnsi="Sennheiser Office" w:cs="Arial"/>
                  <w:b/>
                  <w:bCs/>
                  <w:color w:val="1F1F1F"/>
                  <w:sz w:val="20"/>
                  <w:szCs w:val="20"/>
                </w:rPr>
              </w:rPrChange>
            </w:rPr>
            <w:delText>Wedemark, Germany</w:delText>
          </w:r>
        </w:del>
        <w:r w:rsidR="00690ED0" w:rsidRPr="00D437E4">
          <w:rPr>
            <w:rFonts w:ascii="Calibri" w:eastAsia="Times New Roman" w:hAnsi="Calibri" w:cs="Calibri"/>
            <w:b/>
            <w:bCs/>
            <w:color w:val="1F1F1F"/>
            <w:rPrChange w:id="33" w:author="Ellen O'Dwyer" w:date="2024-08-16T13:19:00Z" w16du:dateUtc="2024-08-16T03:19:00Z">
              <w:rPr>
                <w:rFonts w:ascii="Sennheiser Office" w:eastAsia="Times New Roman" w:hAnsi="Sennheiser Office" w:cs="Arial"/>
                <w:b/>
                <w:bCs/>
                <w:color w:val="1F1F1F"/>
                <w:sz w:val="20"/>
                <w:szCs w:val="20"/>
              </w:rPr>
            </w:rPrChange>
          </w:rPr>
          <w:t>, April 9</w:t>
        </w:r>
        <w:r w:rsidR="00690ED0" w:rsidRPr="00D437E4">
          <w:rPr>
            <w:rFonts w:ascii="Calibri" w:eastAsia="Times New Roman" w:hAnsi="Calibri" w:cs="Calibri"/>
            <w:b/>
            <w:bCs/>
            <w:color w:val="1F1F1F"/>
            <w:vertAlign w:val="superscript"/>
            <w:rPrChange w:id="34" w:author="Ellen O'Dwyer" w:date="2024-08-16T13:19:00Z" w16du:dateUtc="2024-08-16T03:19:00Z">
              <w:rPr>
                <w:rFonts w:ascii="Sennheiser Office" w:eastAsia="Times New Roman" w:hAnsi="Sennheiser Office" w:cs="Arial"/>
                <w:b/>
                <w:bCs/>
                <w:color w:val="1F1F1F"/>
                <w:sz w:val="20"/>
                <w:szCs w:val="20"/>
              </w:rPr>
            </w:rPrChange>
          </w:rPr>
          <w:t>th</w:t>
        </w:r>
        <w:r w:rsidR="00690ED0" w:rsidRPr="00D437E4">
          <w:rPr>
            <w:rFonts w:ascii="Calibri" w:eastAsia="Times New Roman" w:hAnsi="Calibri" w:cs="Calibri"/>
            <w:b/>
            <w:bCs/>
            <w:color w:val="1F1F1F"/>
            <w:rPrChange w:id="35" w:author="Ellen O'Dwyer" w:date="2024-08-16T13:19:00Z" w16du:dateUtc="2024-08-16T03:19:00Z">
              <w:rPr>
                <w:rFonts w:ascii="Sennheiser Office" w:eastAsia="Times New Roman" w:hAnsi="Sennheiser Office" w:cs="Arial"/>
                <w:b/>
                <w:bCs/>
                <w:color w:val="1F1F1F"/>
                <w:sz w:val="20"/>
                <w:szCs w:val="20"/>
              </w:rPr>
            </w:rPrChange>
          </w:rPr>
          <w:t>, 2024</w:t>
        </w:r>
      </w:ins>
      <w:r w:rsidRPr="00D437E4">
        <w:rPr>
          <w:rFonts w:ascii="Calibri" w:eastAsia="Times New Roman" w:hAnsi="Calibri" w:cs="Calibri"/>
          <w:b/>
          <w:bCs/>
          <w:color w:val="1F1F1F"/>
          <w:rPrChange w:id="36" w:author="Ellen O'Dwyer" w:date="2024-08-16T13:19:00Z" w16du:dateUtc="2024-08-16T03:19:00Z">
            <w:rPr>
              <w:rFonts w:ascii="Sennheiser Office" w:eastAsia="Times New Roman" w:hAnsi="Sennheiser Office" w:cs="Arial"/>
              <w:b/>
              <w:bCs/>
              <w:color w:val="1F1F1F"/>
              <w:sz w:val="20"/>
              <w:szCs w:val="20"/>
            </w:rPr>
          </w:rPrChange>
        </w:rPr>
        <w:t xml:space="preserve"> –</w:t>
      </w:r>
      <w:r w:rsidR="0B434370" w:rsidRPr="00D437E4">
        <w:rPr>
          <w:rFonts w:ascii="Calibri" w:eastAsia="Times New Roman" w:hAnsi="Calibri" w:cs="Calibri"/>
          <w:b/>
          <w:bCs/>
          <w:color w:val="1F1F1F"/>
          <w:rPrChange w:id="37" w:author="Ellen O'Dwyer" w:date="2024-08-16T13:19:00Z" w16du:dateUtc="2024-08-16T03:19:00Z">
            <w:rPr>
              <w:rFonts w:ascii="Sennheiser Office" w:eastAsia="Times New Roman" w:hAnsi="Sennheiser Office" w:cs="Arial"/>
              <w:b/>
              <w:bCs/>
              <w:color w:val="1F1F1F"/>
              <w:sz w:val="20"/>
              <w:szCs w:val="20"/>
            </w:rPr>
          </w:rPrChange>
        </w:rPr>
        <w:t xml:space="preserve"> T</w:t>
      </w:r>
      <w:r w:rsidRPr="00D437E4">
        <w:rPr>
          <w:rFonts w:ascii="Calibri" w:eastAsia="Times New Roman" w:hAnsi="Calibri" w:cs="Calibri"/>
          <w:b/>
          <w:bCs/>
          <w:color w:val="1F1F1F"/>
          <w:rPrChange w:id="38" w:author="Ellen O'Dwyer" w:date="2024-08-16T13:19:00Z" w16du:dateUtc="2024-08-16T03:19:00Z">
            <w:rPr>
              <w:rFonts w:ascii="Sennheiser Office" w:eastAsia="Times New Roman" w:hAnsi="Sennheiser Office" w:cs="Arial"/>
              <w:b/>
              <w:bCs/>
              <w:color w:val="1F1F1F"/>
              <w:sz w:val="20"/>
              <w:szCs w:val="20"/>
            </w:rPr>
          </w:rPrChange>
        </w:rPr>
        <w:t>he Sennheiser brand</w:t>
      </w:r>
      <w:r w:rsidR="181B60AF" w:rsidRPr="00D437E4">
        <w:rPr>
          <w:rFonts w:ascii="Calibri" w:eastAsia="Times New Roman" w:hAnsi="Calibri" w:cs="Calibri"/>
          <w:b/>
          <w:bCs/>
          <w:color w:val="1F1F1F"/>
          <w:rPrChange w:id="39" w:author="Ellen O'Dwyer" w:date="2024-08-16T13:19:00Z" w16du:dateUtc="2024-08-16T03:19:00Z">
            <w:rPr>
              <w:rFonts w:ascii="Sennheiser Office" w:eastAsia="Times New Roman" w:hAnsi="Sennheiser Office" w:cs="Arial"/>
              <w:b/>
              <w:bCs/>
              <w:color w:val="1F1F1F"/>
              <w:sz w:val="20"/>
              <w:szCs w:val="20"/>
            </w:rPr>
          </w:rPrChange>
        </w:rPr>
        <w:t xml:space="preserve"> today </w:t>
      </w:r>
      <w:r w:rsidR="5D238C8F" w:rsidRPr="00D437E4">
        <w:rPr>
          <w:rFonts w:ascii="Calibri" w:eastAsia="Times New Roman" w:hAnsi="Calibri" w:cs="Calibri"/>
          <w:b/>
          <w:bCs/>
          <w:color w:val="1F1F1F"/>
          <w:rPrChange w:id="40" w:author="Ellen O'Dwyer" w:date="2024-08-16T13:19:00Z" w16du:dateUtc="2024-08-16T03:19:00Z">
            <w:rPr>
              <w:rFonts w:ascii="Sennheiser Office" w:eastAsia="Times New Roman" w:hAnsi="Sennheiser Office" w:cs="Arial"/>
              <w:b/>
              <w:bCs/>
              <w:color w:val="1F1F1F"/>
              <w:sz w:val="20"/>
              <w:szCs w:val="20"/>
            </w:rPr>
          </w:rPrChange>
        </w:rPr>
        <w:t xml:space="preserve">reveals </w:t>
      </w:r>
      <w:r w:rsidR="181B60AF" w:rsidRPr="00D437E4">
        <w:rPr>
          <w:rFonts w:ascii="Calibri" w:eastAsia="Times New Roman" w:hAnsi="Calibri" w:cs="Calibri"/>
          <w:b/>
          <w:bCs/>
          <w:color w:val="1F1F1F"/>
          <w:rPrChange w:id="41" w:author="Ellen O'Dwyer" w:date="2024-08-16T13:19:00Z" w16du:dateUtc="2024-08-16T03:19:00Z">
            <w:rPr>
              <w:rFonts w:ascii="Sennheiser Office" w:eastAsia="Times New Roman" w:hAnsi="Sennheiser Office" w:cs="Arial"/>
              <w:b/>
              <w:bCs/>
              <w:color w:val="1F1F1F"/>
              <w:sz w:val="20"/>
              <w:szCs w:val="20"/>
            </w:rPr>
          </w:rPrChange>
        </w:rPr>
        <w:t>their</w:t>
      </w:r>
      <w:r w:rsidRPr="00D437E4">
        <w:rPr>
          <w:rFonts w:ascii="Calibri" w:eastAsia="Times New Roman" w:hAnsi="Calibri" w:cs="Calibri"/>
          <w:b/>
          <w:bCs/>
          <w:color w:val="1F1F1F"/>
          <w:rPrChange w:id="42" w:author="Ellen O'Dwyer" w:date="2024-08-16T13:19:00Z" w16du:dateUtc="2024-08-16T03:19:00Z">
            <w:rPr>
              <w:rFonts w:ascii="Sennheiser Office" w:eastAsia="Times New Roman" w:hAnsi="Sennheiser Office" w:cs="Arial"/>
              <w:b/>
              <w:bCs/>
              <w:color w:val="1F1F1F"/>
              <w:sz w:val="20"/>
              <w:szCs w:val="20"/>
            </w:rPr>
          </w:rPrChange>
        </w:rPr>
        <w:t xml:space="preserve"> all-new MOMENTUM Sport earbuds</w:t>
      </w:r>
      <w:r w:rsidR="2095E277" w:rsidRPr="00D437E4">
        <w:rPr>
          <w:rFonts w:ascii="Calibri" w:eastAsia="Times New Roman" w:hAnsi="Calibri" w:cs="Calibri"/>
          <w:b/>
          <w:bCs/>
          <w:color w:val="1F1F1F"/>
          <w:rPrChange w:id="43" w:author="Ellen O'Dwyer" w:date="2024-08-16T13:19:00Z" w16du:dateUtc="2024-08-16T03:19:00Z">
            <w:rPr>
              <w:rFonts w:ascii="Sennheiser Office" w:eastAsia="Times New Roman" w:hAnsi="Sennheiser Office" w:cs="Arial"/>
              <w:b/>
              <w:bCs/>
              <w:color w:val="1F1F1F"/>
              <w:sz w:val="20"/>
              <w:szCs w:val="20"/>
            </w:rPr>
          </w:rPrChange>
        </w:rPr>
        <w:t>. D</w:t>
      </w:r>
      <w:r w:rsidR="4CD20C80" w:rsidRPr="00D437E4">
        <w:rPr>
          <w:rFonts w:ascii="Calibri" w:eastAsia="Times New Roman" w:hAnsi="Calibri" w:cs="Calibri"/>
          <w:b/>
          <w:bCs/>
          <w:color w:val="1F1F1F"/>
          <w:rPrChange w:id="44" w:author="Ellen O'Dwyer" w:date="2024-08-16T13:19:00Z" w16du:dateUtc="2024-08-16T03:19:00Z">
            <w:rPr>
              <w:rFonts w:ascii="Sennheiser Office" w:eastAsia="Times New Roman" w:hAnsi="Sennheiser Office" w:cs="Arial"/>
              <w:b/>
              <w:bCs/>
              <w:color w:val="1F1F1F"/>
              <w:sz w:val="20"/>
              <w:szCs w:val="20"/>
            </w:rPr>
          </w:rPrChange>
        </w:rPr>
        <w:t xml:space="preserve">eveloped </w:t>
      </w:r>
      <w:r w:rsidRPr="00D437E4">
        <w:rPr>
          <w:rFonts w:ascii="Calibri" w:eastAsia="Times New Roman" w:hAnsi="Calibri" w:cs="Calibri"/>
          <w:b/>
          <w:bCs/>
          <w:color w:val="1F1F1F"/>
          <w:rPrChange w:id="45" w:author="Ellen O'Dwyer" w:date="2024-08-16T13:19:00Z" w16du:dateUtc="2024-08-16T03:19:00Z">
            <w:rPr>
              <w:rFonts w:ascii="Sennheiser Office" w:eastAsia="Times New Roman" w:hAnsi="Sennheiser Office" w:cs="Arial"/>
              <w:b/>
              <w:bCs/>
              <w:color w:val="1F1F1F"/>
              <w:sz w:val="20"/>
              <w:szCs w:val="20"/>
            </w:rPr>
          </w:rPrChange>
        </w:rPr>
        <w:t xml:space="preserve">for athletes </w:t>
      </w:r>
      <w:r w:rsidR="6DBB6A3D" w:rsidRPr="00D437E4">
        <w:rPr>
          <w:rFonts w:ascii="Calibri" w:eastAsia="Times New Roman" w:hAnsi="Calibri" w:cs="Calibri"/>
          <w:b/>
          <w:bCs/>
          <w:color w:val="1F1F1F"/>
          <w:rPrChange w:id="46" w:author="Ellen O'Dwyer" w:date="2024-08-16T13:19:00Z" w16du:dateUtc="2024-08-16T03:19:00Z">
            <w:rPr>
              <w:rFonts w:ascii="Sennheiser Office" w:eastAsia="Times New Roman" w:hAnsi="Sennheiser Office" w:cs="Arial"/>
              <w:b/>
              <w:bCs/>
              <w:color w:val="1F1F1F"/>
              <w:sz w:val="20"/>
              <w:szCs w:val="20"/>
            </w:rPr>
          </w:rPrChange>
        </w:rPr>
        <w:t>and sports enthusiasts</w:t>
      </w:r>
      <w:r w:rsidR="2095E277" w:rsidRPr="00D437E4">
        <w:rPr>
          <w:rFonts w:ascii="Calibri" w:eastAsia="Times New Roman" w:hAnsi="Calibri" w:cs="Calibri"/>
          <w:b/>
          <w:bCs/>
          <w:color w:val="1F1F1F"/>
          <w:rPrChange w:id="47" w:author="Ellen O'Dwyer" w:date="2024-08-16T13:19:00Z" w16du:dateUtc="2024-08-16T03:19:00Z">
            <w:rPr>
              <w:rFonts w:ascii="Sennheiser Office" w:eastAsia="Times New Roman" w:hAnsi="Sennheiser Office" w:cs="Arial"/>
              <w:b/>
              <w:bCs/>
              <w:color w:val="1F1F1F"/>
              <w:sz w:val="20"/>
              <w:szCs w:val="20"/>
            </w:rPr>
          </w:rPrChange>
        </w:rPr>
        <w:t xml:space="preserve">, </w:t>
      </w:r>
      <w:r w:rsidR="1C9B455D" w:rsidRPr="00D437E4">
        <w:rPr>
          <w:rFonts w:ascii="Calibri" w:eastAsia="Times New Roman" w:hAnsi="Calibri" w:cs="Calibri"/>
          <w:b/>
          <w:bCs/>
          <w:color w:val="1F1F1F"/>
          <w:rPrChange w:id="48" w:author="Ellen O'Dwyer" w:date="2024-08-16T13:19:00Z" w16du:dateUtc="2024-08-16T03:19:00Z">
            <w:rPr>
              <w:rFonts w:ascii="Sennheiser Office" w:eastAsia="Times New Roman" w:hAnsi="Sennheiser Office" w:cs="Arial"/>
              <w:b/>
              <w:bCs/>
              <w:color w:val="1F1F1F"/>
              <w:sz w:val="20"/>
              <w:szCs w:val="20"/>
            </w:rPr>
          </w:rPrChange>
        </w:rPr>
        <w:t xml:space="preserve">they </w:t>
      </w:r>
      <w:r w:rsidR="4A264495" w:rsidRPr="00D437E4">
        <w:rPr>
          <w:rFonts w:ascii="Calibri" w:eastAsia="Times New Roman" w:hAnsi="Calibri" w:cs="Calibri"/>
          <w:b/>
          <w:bCs/>
          <w:color w:val="1F1F1F"/>
          <w:rPrChange w:id="49" w:author="Ellen O'Dwyer" w:date="2024-08-16T13:19:00Z" w16du:dateUtc="2024-08-16T03:19:00Z">
            <w:rPr>
              <w:rFonts w:ascii="Sennheiser Office" w:eastAsia="Times New Roman" w:hAnsi="Sennheiser Office" w:cs="Arial"/>
              <w:b/>
              <w:bCs/>
              <w:color w:val="1F1F1F"/>
              <w:sz w:val="20"/>
              <w:szCs w:val="20"/>
            </w:rPr>
          </w:rPrChange>
        </w:rPr>
        <w:t>combine</w:t>
      </w:r>
      <w:r w:rsidR="22E93F6F" w:rsidRPr="00D437E4">
        <w:rPr>
          <w:rFonts w:ascii="Calibri" w:eastAsia="Times New Roman" w:hAnsi="Calibri" w:cs="Calibri"/>
          <w:b/>
          <w:bCs/>
          <w:color w:val="1F1F1F"/>
          <w:rPrChange w:id="50" w:author="Ellen O'Dwyer" w:date="2024-08-16T13:19:00Z" w16du:dateUtc="2024-08-16T03:19:00Z">
            <w:rPr>
              <w:rFonts w:ascii="Sennheiser Office" w:eastAsia="Times New Roman" w:hAnsi="Sennheiser Office" w:cs="Arial"/>
              <w:b/>
              <w:bCs/>
              <w:color w:val="1F1F1F"/>
              <w:sz w:val="20"/>
              <w:szCs w:val="20"/>
            </w:rPr>
          </w:rPrChange>
        </w:rPr>
        <w:t xml:space="preserve"> </w:t>
      </w:r>
      <w:r w:rsidR="5BDFC967" w:rsidRPr="00D437E4">
        <w:rPr>
          <w:rFonts w:ascii="Calibri" w:eastAsia="Times New Roman" w:hAnsi="Calibri" w:cs="Calibri"/>
          <w:b/>
          <w:bCs/>
          <w:color w:val="1F1F1F"/>
          <w:rPrChange w:id="51" w:author="Ellen O'Dwyer" w:date="2024-08-16T13:19:00Z" w16du:dateUtc="2024-08-16T03:19:00Z">
            <w:rPr>
              <w:rFonts w:ascii="Sennheiser Office" w:eastAsia="Times New Roman" w:hAnsi="Sennheiser Office" w:cs="Arial"/>
              <w:b/>
              <w:bCs/>
              <w:color w:val="1F1F1F"/>
              <w:sz w:val="20"/>
              <w:szCs w:val="20"/>
            </w:rPr>
          </w:rPrChange>
        </w:rPr>
        <w:t>state-of-the-art</w:t>
      </w:r>
      <w:r w:rsidR="4C69A378" w:rsidRPr="00D437E4">
        <w:rPr>
          <w:rFonts w:ascii="Calibri" w:eastAsia="Times New Roman" w:hAnsi="Calibri" w:cs="Calibri"/>
          <w:b/>
          <w:bCs/>
          <w:color w:val="1F1F1F"/>
          <w:rPrChange w:id="52" w:author="Ellen O'Dwyer" w:date="2024-08-16T13:19:00Z" w16du:dateUtc="2024-08-16T03:19:00Z">
            <w:rPr>
              <w:rFonts w:ascii="Sennheiser Office" w:eastAsia="Times New Roman" w:hAnsi="Sennheiser Office" w:cs="Arial"/>
              <w:b/>
              <w:bCs/>
              <w:color w:val="1F1F1F"/>
              <w:sz w:val="20"/>
              <w:szCs w:val="20"/>
            </w:rPr>
          </w:rPrChange>
        </w:rPr>
        <w:t xml:space="preserve"> </w:t>
      </w:r>
      <w:r w:rsidRPr="00D437E4">
        <w:rPr>
          <w:rFonts w:ascii="Calibri" w:eastAsia="Times New Roman" w:hAnsi="Calibri" w:cs="Calibri"/>
          <w:b/>
          <w:bCs/>
          <w:color w:val="1F1F1F"/>
          <w:rPrChange w:id="53" w:author="Ellen O'Dwyer" w:date="2024-08-16T13:19:00Z" w16du:dateUtc="2024-08-16T03:19:00Z">
            <w:rPr>
              <w:rFonts w:ascii="Sennheiser Office" w:eastAsia="Times New Roman" w:hAnsi="Sennheiser Office" w:cs="Arial"/>
              <w:b/>
              <w:bCs/>
              <w:color w:val="1F1F1F"/>
              <w:sz w:val="20"/>
              <w:szCs w:val="20"/>
            </w:rPr>
          </w:rPrChange>
        </w:rPr>
        <w:t xml:space="preserve">integrated </w:t>
      </w:r>
      <w:del w:id="54" w:author="Chau, Vicky" w:date="2024-02-02T11:59:00Z">
        <w:r w:rsidRPr="00D437E4" w:rsidDel="00EB7C57">
          <w:rPr>
            <w:rFonts w:ascii="Calibri" w:eastAsia="Times New Roman" w:hAnsi="Calibri" w:cs="Calibri"/>
            <w:b/>
            <w:bCs/>
            <w:color w:val="1F1F1F"/>
            <w:rPrChange w:id="55" w:author="Ellen O'Dwyer" w:date="2024-08-16T13:19:00Z" w16du:dateUtc="2024-08-16T03:19:00Z">
              <w:rPr>
                <w:rFonts w:ascii="Sennheiser Office" w:eastAsia="Times New Roman" w:hAnsi="Sennheiser Office" w:cs="Arial"/>
                <w:b/>
                <w:bCs/>
                <w:color w:val="1F1F1F"/>
                <w:sz w:val="20"/>
                <w:szCs w:val="20"/>
              </w:rPr>
            </w:rPrChange>
          </w:rPr>
          <w:delText xml:space="preserve">biometric </w:delText>
        </w:r>
      </w:del>
      <w:ins w:id="56" w:author="Chau, Vicky" w:date="2024-02-02T11:59:00Z">
        <w:r w:rsidR="00EB7C57" w:rsidRPr="00D437E4">
          <w:rPr>
            <w:rFonts w:ascii="Calibri" w:eastAsia="Times New Roman" w:hAnsi="Calibri" w:cs="Calibri"/>
            <w:b/>
            <w:bCs/>
            <w:color w:val="1F1F1F"/>
            <w:rPrChange w:id="57" w:author="Ellen O'Dwyer" w:date="2024-08-16T13:19:00Z" w16du:dateUtc="2024-08-16T03:19:00Z">
              <w:rPr>
                <w:rFonts w:ascii="Sennheiser Office" w:eastAsia="Times New Roman" w:hAnsi="Sennheiser Office" w:cs="Arial"/>
                <w:b/>
                <w:bCs/>
                <w:color w:val="1F1F1F"/>
                <w:sz w:val="20"/>
                <w:szCs w:val="20"/>
              </w:rPr>
            </w:rPrChange>
          </w:rPr>
          <w:t>Heart Rate and Body Temperatur</w:t>
        </w:r>
      </w:ins>
      <w:ins w:id="58" w:author="Chau, Vicky" w:date="2024-02-02T12:00:00Z">
        <w:r w:rsidR="00EB7C57" w:rsidRPr="00D437E4">
          <w:rPr>
            <w:rFonts w:ascii="Calibri" w:eastAsia="Times New Roman" w:hAnsi="Calibri" w:cs="Calibri"/>
            <w:b/>
            <w:bCs/>
            <w:color w:val="1F1F1F"/>
            <w:rPrChange w:id="59" w:author="Ellen O'Dwyer" w:date="2024-08-16T13:19:00Z" w16du:dateUtc="2024-08-16T03:19:00Z">
              <w:rPr>
                <w:rFonts w:ascii="Sennheiser Office" w:eastAsia="Times New Roman" w:hAnsi="Sennheiser Office" w:cs="Arial"/>
                <w:b/>
                <w:bCs/>
                <w:color w:val="1F1F1F"/>
                <w:sz w:val="20"/>
                <w:szCs w:val="20"/>
              </w:rPr>
            </w:rPrChange>
          </w:rPr>
          <w:t>e measurements</w:t>
        </w:r>
      </w:ins>
      <w:ins w:id="60" w:author="Chau, Vicky" w:date="2024-02-02T11:59:00Z">
        <w:r w:rsidR="00EB7C57" w:rsidRPr="00D437E4">
          <w:rPr>
            <w:rFonts w:ascii="Calibri" w:eastAsia="Times New Roman" w:hAnsi="Calibri" w:cs="Calibri"/>
            <w:b/>
            <w:bCs/>
            <w:color w:val="1F1F1F"/>
            <w:rPrChange w:id="61" w:author="Ellen O'Dwyer" w:date="2024-08-16T13:19:00Z" w16du:dateUtc="2024-08-16T03:19:00Z">
              <w:rPr>
                <w:rFonts w:ascii="Sennheiser Office" w:eastAsia="Times New Roman" w:hAnsi="Sennheiser Office" w:cs="Arial"/>
                <w:b/>
                <w:bCs/>
                <w:color w:val="1F1F1F"/>
                <w:sz w:val="20"/>
                <w:szCs w:val="20"/>
              </w:rPr>
            </w:rPrChange>
          </w:rPr>
          <w:t xml:space="preserve"> </w:t>
        </w:r>
      </w:ins>
      <w:r w:rsidR="715A1293" w:rsidRPr="00D437E4">
        <w:rPr>
          <w:rFonts w:ascii="Calibri" w:eastAsia="Times New Roman" w:hAnsi="Calibri" w:cs="Calibri"/>
          <w:b/>
          <w:bCs/>
          <w:color w:val="1F1F1F"/>
          <w:rPrChange w:id="62" w:author="Ellen O'Dwyer" w:date="2024-08-16T13:19:00Z" w16du:dateUtc="2024-08-16T03:19:00Z">
            <w:rPr>
              <w:rFonts w:ascii="Sennheiser Office" w:eastAsia="Times New Roman" w:hAnsi="Sennheiser Office" w:cs="Arial"/>
              <w:b/>
              <w:bCs/>
              <w:color w:val="1F1F1F"/>
              <w:sz w:val="20"/>
              <w:szCs w:val="20"/>
            </w:rPr>
          </w:rPrChange>
        </w:rPr>
        <w:t xml:space="preserve">in-ear </w:t>
      </w:r>
      <w:r w:rsidRPr="00D437E4">
        <w:rPr>
          <w:rFonts w:ascii="Calibri" w:eastAsia="Times New Roman" w:hAnsi="Calibri" w:cs="Calibri"/>
          <w:b/>
          <w:bCs/>
          <w:color w:val="1F1F1F"/>
          <w:rPrChange w:id="63" w:author="Ellen O'Dwyer" w:date="2024-08-16T13:19:00Z" w16du:dateUtc="2024-08-16T03:19:00Z">
            <w:rPr>
              <w:rFonts w:ascii="Sennheiser Office" w:eastAsia="Times New Roman" w:hAnsi="Sennheiser Office" w:cs="Arial"/>
              <w:b/>
              <w:bCs/>
              <w:color w:val="1F1F1F"/>
              <w:sz w:val="20"/>
              <w:szCs w:val="20"/>
            </w:rPr>
          </w:rPrChange>
        </w:rPr>
        <w:t xml:space="preserve">sensors </w:t>
      </w:r>
      <w:r w:rsidR="4E9F2D8D" w:rsidRPr="00D437E4">
        <w:rPr>
          <w:rFonts w:ascii="Calibri" w:eastAsia="Times New Roman" w:hAnsi="Calibri" w:cs="Calibri"/>
          <w:b/>
          <w:bCs/>
          <w:color w:val="1F1F1F"/>
          <w:rPrChange w:id="64" w:author="Ellen O'Dwyer" w:date="2024-08-16T13:19:00Z" w16du:dateUtc="2024-08-16T03:19:00Z">
            <w:rPr>
              <w:rFonts w:ascii="Sennheiser Office" w:eastAsia="Times New Roman" w:hAnsi="Sennheiser Office" w:cs="Arial"/>
              <w:b/>
              <w:bCs/>
              <w:color w:val="1F1F1F"/>
              <w:sz w:val="20"/>
              <w:szCs w:val="20"/>
            </w:rPr>
          </w:rPrChange>
        </w:rPr>
        <w:t>with</w:t>
      </w:r>
      <w:r w:rsidRPr="00D437E4">
        <w:rPr>
          <w:rFonts w:ascii="Calibri" w:eastAsia="Times New Roman" w:hAnsi="Calibri" w:cs="Calibri"/>
          <w:b/>
          <w:bCs/>
          <w:color w:val="1F1F1F"/>
          <w:rPrChange w:id="65" w:author="Ellen O'Dwyer" w:date="2024-08-16T13:19:00Z" w16du:dateUtc="2024-08-16T03:19:00Z">
            <w:rPr>
              <w:rFonts w:ascii="Sennheiser Office" w:eastAsia="Times New Roman" w:hAnsi="Sennheiser Office" w:cs="Arial"/>
              <w:b/>
              <w:bCs/>
              <w:color w:val="1F1F1F"/>
              <w:sz w:val="20"/>
              <w:szCs w:val="20"/>
            </w:rPr>
          </w:rPrChange>
        </w:rPr>
        <w:t xml:space="preserve"> u</w:t>
      </w:r>
      <w:r w:rsidR="148FFDDD" w:rsidRPr="00D437E4">
        <w:rPr>
          <w:rFonts w:ascii="Calibri" w:eastAsia="Times New Roman" w:hAnsi="Calibri" w:cs="Calibri"/>
          <w:b/>
          <w:bCs/>
          <w:color w:val="1F1F1F"/>
          <w:rPrChange w:id="66" w:author="Ellen O'Dwyer" w:date="2024-08-16T13:19:00Z" w16du:dateUtc="2024-08-16T03:19:00Z">
            <w:rPr>
              <w:rFonts w:ascii="Sennheiser Office" w:eastAsia="Times New Roman" w:hAnsi="Sennheiser Office" w:cs="Arial"/>
              <w:b/>
              <w:bCs/>
              <w:color w:val="1F1F1F"/>
              <w:sz w:val="20"/>
              <w:szCs w:val="20"/>
            </w:rPr>
          </w:rPrChange>
        </w:rPr>
        <w:t xml:space="preserve">nrivalled </w:t>
      </w:r>
      <w:r w:rsidR="72DCDA54" w:rsidRPr="00D437E4">
        <w:rPr>
          <w:rFonts w:ascii="Calibri" w:eastAsia="Times New Roman" w:hAnsi="Calibri" w:cs="Calibri"/>
          <w:b/>
          <w:bCs/>
          <w:color w:val="1F1F1F"/>
          <w:rPrChange w:id="67" w:author="Ellen O'Dwyer" w:date="2024-08-16T13:19:00Z" w16du:dateUtc="2024-08-16T03:19:00Z">
            <w:rPr>
              <w:rFonts w:ascii="Sennheiser Office" w:eastAsia="Times New Roman" w:hAnsi="Sennheiser Office" w:cs="Arial"/>
              <w:b/>
              <w:bCs/>
              <w:color w:val="1F1F1F"/>
              <w:sz w:val="20"/>
              <w:szCs w:val="20"/>
            </w:rPr>
          </w:rPrChange>
        </w:rPr>
        <w:t>sound</w:t>
      </w:r>
      <w:r w:rsidR="045DA5A8" w:rsidRPr="00D437E4">
        <w:rPr>
          <w:rFonts w:ascii="Calibri" w:eastAsia="Times New Roman" w:hAnsi="Calibri" w:cs="Calibri"/>
          <w:b/>
          <w:bCs/>
          <w:color w:val="1F1F1F"/>
          <w:rPrChange w:id="68" w:author="Ellen O'Dwyer" w:date="2024-08-16T13:19:00Z" w16du:dateUtc="2024-08-16T03:19:00Z">
            <w:rPr>
              <w:rFonts w:ascii="Sennheiser Office" w:eastAsia="Times New Roman" w:hAnsi="Sennheiser Office" w:cs="Arial"/>
              <w:b/>
              <w:bCs/>
              <w:color w:val="1F1F1F"/>
              <w:sz w:val="20"/>
              <w:szCs w:val="20"/>
            </w:rPr>
          </w:rPrChange>
        </w:rPr>
        <w:t xml:space="preserve"> quality t</w:t>
      </w:r>
      <w:r w:rsidR="7F51DF40" w:rsidRPr="00D437E4">
        <w:rPr>
          <w:rFonts w:ascii="Calibri" w:eastAsia="Times New Roman" w:hAnsi="Calibri" w:cs="Calibri"/>
          <w:b/>
          <w:bCs/>
          <w:color w:val="1F1F1F"/>
          <w:rPrChange w:id="69" w:author="Ellen O'Dwyer" w:date="2024-08-16T13:19:00Z" w16du:dateUtc="2024-08-16T03:19:00Z">
            <w:rPr>
              <w:rFonts w:ascii="Sennheiser Office" w:eastAsia="Times New Roman" w:hAnsi="Sennheiser Office" w:cs="Arial"/>
              <w:b/>
              <w:bCs/>
              <w:color w:val="1F1F1F"/>
              <w:sz w:val="20"/>
              <w:szCs w:val="20"/>
            </w:rPr>
          </w:rPrChange>
        </w:rPr>
        <w:t>o</w:t>
      </w:r>
      <w:r w:rsidR="6AC81395" w:rsidRPr="00D437E4">
        <w:rPr>
          <w:rFonts w:ascii="Calibri" w:eastAsia="Times New Roman" w:hAnsi="Calibri" w:cs="Calibri"/>
          <w:b/>
          <w:bCs/>
          <w:color w:val="1F1F1F"/>
          <w:rPrChange w:id="70" w:author="Ellen O'Dwyer" w:date="2024-08-16T13:19:00Z" w16du:dateUtc="2024-08-16T03:19:00Z">
            <w:rPr>
              <w:rFonts w:ascii="Sennheiser Office" w:eastAsia="Times New Roman" w:hAnsi="Sennheiser Office" w:cs="Arial"/>
              <w:b/>
              <w:bCs/>
              <w:color w:val="1F1F1F"/>
              <w:sz w:val="20"/>
              <w:szCs w:val="20"/>
            </w:rPr>
          </w:rPrChange>
        </w:rPr>
        <w:t xml:space="preserve"> elevate </w:t>
      </w:r>
      <w:r w:rsidR="00D25388" w:rsidRPr="00D437E4">
        <w:rPr>
          <w:rFonts w:ascii="Calibri" w:eastAsia="Times New Roman" w:hAnsi="Calibri" w:cs="Calibri"/>
          <w:b/>
          <w:bCs/>
          <w:color w:val="1F1F1F"/>
          <w:rPrChange w:id="71" w:author="Ellen O'Dwyer" w:date="2024-08-16T13:19:00Z" w16du:dateUtc="2024-08-16T03:19:00Z">
            <w:rPr>
              <w:rFonts w:ascii="Sennheiser Office" w:eastAsia="Times New Roman" w:hAnsi="Sennheiser Office" w:cs="Arial"/>
              <w:b/>
              <w:bCs/>
              <w:color w:val="1F1F1F"/>
              <w:sz w:val="20"/>
              <w:szCs w:val="20"/>
            </w:rPr>
          </w:rPrChange>
        </w:rPr>
        <w:t xml:space="preserve">its </w:t>
      </w:r>
      <w:r w:rsidR="6AC81395" w:rsidRPr="00D437E4">
        <w:rPr>
          <w:rFonts w:ascii="Calibri" w:eastAsia="Times New Roman" w:hAnsi="Calibri" w:cs="Calibri"/>
          <w:b/>
          <w:bCs/>
          <w:color w:val="1F1F1F"/>
          <w:rPrChange w:id="72" w:author="Ellen O'Dwyer" w:date="2024-08-16T13:19:00Z" w16du:dateUtc="2024-08-16T03:19:00Z">
            <w:rPr>
              <w:rFonts w:ascii="Sennheiser Office" w:eastAsia="Times New Roman" w:hAnsi="Sennheiser Office" w:cs="Arial"/>
              <w:b/>
              <w:bCs/>
              <w:color w:val="1F1F1F"/>
              <w:sz w:val="20"/>
              <w:szCs w:val="20"/>
            </w:rPr>
          </w:rPrChange>
        </w:rPr>
        <w:t xml:space="preserve">users to new highs. </w:t>
      </w:r>
      <w:r w:rsidR="2D3261B9" w:rsidRPr="00D437E4">
        <w:rPr>
          <w:rFonts w:ascii="Calibri" w:eastAsia="Times New Roman" w:hAnsi="Calibri" w:cs="Calibri"/>
          <w:b/>
          <w:bCs/>
          <w:color w:val="1F1F1F"/>
          <w:rPrChange w:id="73" w:author="Ellen O'Dwyer" w:date="2024-08-16T13:19:00Z" w16du:dateUtc="2024-08-16T03:19:00Z">
            <w:rPr>
              <w:rFonts w:ascii="Sennheiser Office" w:eastAsia="Times New Roman" w:hAnsi="Sennheiser Office" w:cs="Arial"/>
              <w:b/>
              <w:bCs/>
              <w:color w:val="1F1F1F"/>
              <w:sz w:val="20"/>
              <w:szCs w:val="20"/>
            </w:rPr>
          </w:rPrChange>
        </w:rPr>
        <w:t xml:space="preserve"> </w:t>
      </w:r>
      <w:r w:rsidR="11071416" w:rsidRPr="00D437E4">
        <w:rPr>
          <w:rFonts w:ascii="Calibri" w:eastAsia="Times New Roman" w:hAnsi="Calibri" w:cs="Calibri"/>
          <w:b/>
          <w:bCs/>
          <w:color w:val="1F1F1F"/>
          <w:rPrChange w:id="74" w:author="Ellen O'Dwyer" w:date="2024-08-16T13:19:00Z" w16du:dateUtc="2024-08-16T03:19:00Z">
            <w:rPr>
              <w:rFonts w:ascii="Sennheiser Office" w:eastAsia="Times New Roman" w:hAnsi="Sennheiser Office" w:cs="Arial"/>
              <w:b/>
              <w:bCs/>
              <w:color w:val="1F1F1F"/>
              <w:sz w:val="20"/>
              <w:szCs w:val="20"/>
            </w:rPr>
          </w:rPrChange>
        </w:rPr>
        <w:t xml:space="preserve">  </w:t>
      </w:r>
    </w:p>
    <w:p w14:paraId="4ED48E94" w14:textId="2A518522" w:rsidR="004D47ED" w:rsidRPr="00D437E4" w:rsidRDefault="004D47ED" w:rsidP="0043785F">
      <w:pPr>
        <w:shd w:val="clear" w:color="auto" w:fill="FFFFFF" w:themeFill="background1"/>
        <w:spacing w:before="360" w:after="360" w:line="240" w:lineRule="auto"/>
        <w:rPr>
          <w:rFonts w:ascii="Calibri" w:eastAsia="Times New Roman" w:hAnsi="Calibri" w:cs="Calibri"/>
          <w:b/>
          <w:bCs/>
          <w:color w:val="1F1F1F"/>
          <w:rPrChange w:id="75" w:author="Ellen O'Dwyer" w:date="2024-08-16T13:19:00Z" w16du:dateUtc="2024-08-16T03:19:00Z">
            <w:rPr>
              <w:rFonts w:ascii="Sennheiser Office" w:eastAsia="Times New Roman" w:hAnsi="Sennheiser Office" w:cs="Arial"/>
              <w:b/>
              <w:bCs/>
              <w:color w:val="1F1F1F"/>
              <w:sz w:val="20"/>
              <w:szCs w:val="20"/>
            </w:rPr>
          </w:rPrChange>
        </w:rPr>
      </w:pPr>
      <w:ins w:id="76" w:author="Chau, Vicky" w:date="2024-03-06T10:33:00Z">
        <w:r w:rsidRPr="00D437E4">
          <w:rPr>
            <w:rFonts w:ascii="Calibri" w:hAnsi="Calibri" w:cs="Calibri"/>
            <w:rPrChange w:id="77" w:author="Ellen O'Dwyer" w:date="2024-08-16T13:19:00Z" w16du:dateUtc="2024-08-16T03:19:00Z">
              <w:rPr>
                <w:noProof/>
              </w:rPr>
            </w:rPrChange>
          </w:rPr>
          <w:drawing>
            <wp:inline distT="0" distB="0" distL="0" distR="0" wp14:anchorId="146D2718" wp14:editId="3A8190F8">
              <wp:extent cx="5457825" cy="3600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02528" name="Picture 110802528"/>
                      <pic:cNvPicPr>
                        <a:picLocks noChangeAspect="1"/>
                      </pic:cNvPicPr>
                    </pic:nvPicPr>
                    <pic:blipFill rotWithShape="1">
                      <a:blip r:embed="rId8" cstate="print">
                        <a:extLst>
                          <a:ext uri="{28A0092B-C50C-407E-A947-70E740481C1C}">
                            <a14:useLocalDpi xmlns:a14="http://schemas.microsoft.com/office/drawing/2010/main"/>
                          </a:ext>
                        </a:extLst>
                      </a:blip>
                      <a:srcRect l="-50"/>
                      <a:stretch/>
                    </pic:blipFill>
                    <pic:spPr bwMode="auto">
                      <a:xfrm>
                        <a:off x="0" y="0"/>
                        <a:ext cx="5457825" cy="3600450"/>
                      </a:xfrm>
                      <a:prstGeom prst="rect">
                        <a:avLst/>
                      </a:prstGeom>
                      <a:ln>
                        <a:noFill/>
                      </a:ln>
                      <a:extLst>
                        <a:ext uri="{53640926-AAD7-44D8-BBD7-CCE9431645EC}">
                          <a14:shadowObscured xmlns:a14="http://schemas.microsoft.com/office/drawing/2010/main"/>
                        </a:ext>
                      </a:extLst>
                    </pic:spPr>
                  </pic:pic>
                </a:graphicData>
              </a:graphic>
            </wp:inline>
          </w:drawing>
        </w:r>
      </w:ins>
    </w:p>
    <w:p w14:paraId="4835D456" w14:textId="6CC3C32C" w:rsidR="00BB54C3" w:rsidRPr="00D437E4" w:rsidDel="004D47ED" w:rsidRDefault="339E78BF" w:rsidP="2BDB26EE">
      <w:pPr>
        <w:shd w:val="clear" w:color="auto" w:fill="FFFFFF" w:themeFill="background1"/>
        <w:spacing w:before="360" w:after="360" w:line="240" w:lineRule="auto"/>
        <w:jc w:val="center"/>
        <w:rPr>
          <w:del w:id="78" w:author="Chau, Vicky" w:date="2024-03-06T10:33:00Z"/>
          <w:rFonts w:ascii="Calibri" w:hAnsi="Calibri" w:cs="Calibri"/>
          <w:rPrChange w:id="79" w:author="Ellen O'Dwyer" w:date="2024-08-16T13:19:00Z" w16du:dateUtc="2024-08-16T03:19:00Z">
            <w:rPr>
              <w:del w:id="80" w:author="Chau, Vicky" w:date="2024-03-06T10:33:00Z"/>
            </w:rPr>
          </w:rPrChange>
        </w:rPr>
      </w:pPr>
      <w:del w:id="81" w:author="Chau, Vicky" w:date="2024-03-06T10:33:00Z">
        <w:r w:rsidRPr="00D437E4" w:rsidDel="004D47ED">
          <w:rPr>
            <w:rFonts w:ascii="Calibri" w:hAnsi="Calibri" w:cs="Calibri"/>
            <w:rPrChange w:id="82" w:author="Ellen O'Dwyer" w:date="2024-08-16T13:19:00Z" w16du:dateUtc="2024-08-16T03:19:00Z">
              <w:rPr>
                <w:noProof/>
              </w:rPr>
            </w:rPrChange>
          </w:rPr>
          <w:drawing>
            <wp:inline distT="0" distB="0" distL="0" distR="0" wp14:anchorId="78F54C0E" wp14:editId="490791B0">
              <wp:extent cx="4572000" cy="3600450"/>
              <wp:effectExtent l="0" t="0" r="0" b="0"/>
              <wp:docPr id="110802528" name="Picture 11080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t="10207" b="11042"/>
                      <a:stretch/>
                    </pic:blipFill>
                    <pic:spPr bwMode="auto">
                      <a:xfrm>
                        <a:off x="0" y="0"/>
                        <a:ext cx="4572000" cy="3600450"/>
                      </a:xfrm>
                      <a:prstGeom prst="rect">
                        <a:avLst/>
                      </a:prstGeom>
                      <a:ln>
                        <a:noFill/>
                      </a:ln>
                      <a:extLst>
                        <a:ext uri="{53640926-AAD7-44D8-BBD7-CCE9431645EC}">
                          <a14:shadowObscured xmlns:a14="http://schemas.microsoft.com/office/drawing/2010/main"/>
                        </a:ext>
                      </a:extLst>
                    </pic:spPr>
                  </pic:pic>
                </a:graphicData>
              </a:graphic>
            </wp:inline>
          </w:drawing>
        </w:r>
      </w:del>
    </w:p>
    <w:p w14:paraId="7F48206F" w14:textId="332319EF" w:rsidR="00251404" w:rsidRPr="00D437E4" w:rsidRDefault="00BB54C3" w:rsidP="06820045">
      <w:pPr>
        <w:pStyle w:val="paragraph"/>
        <w:spacing w:before="0" w:beforeAutospacing="0" w:after="0" w:afterAutospacing="0"/>
        <w:ind w:right="22"/>
        <w:jc w:val="both"/>
        <w:rPr>
          <w:rStyle w:val="normaltextrun"/>
          <w:rFonts w:ascii="Calibri" w:hAnsi="Calibri" w:cs="Calibri"/>
          <w:i/>
          <w:iCs/>
          <w:sz w:val="22"/>
          <w:szCs w:val="22"/>
          <w:lang w:val="en-AU"/>
          <w:rPrChange w:id="83" w:author="Ellen O'Dwyer" w:date="2024-08-16T13:19:00Z" w16du:dateUtc="2024-08-16T03:19:00Z">
            <w:rPr>
              <w:rStyle w:val="normaltextrun"/>
              <w:rFonts w:ascii="Sennheiser Office" w:hAnsi="Sennheiser Office" w:cs="Segoe UI"/>
              <w:i/>
              <w:iCs/>
              <w:sz w:val="20"/>
              <w:szCs w:val="20"/>
              <w:lang w:val="en-US"/>
            </w:rPr>
          </w:rPrChange>
        </w:rPr>
      </w:pPr>
      <w:r w:rsidRPr="00D437E4">
        <w:rPr>
          <w:rStyle w:val="normaltextrun"/>
          <w:rFonts w:ascii="Calibri" w:hAnsi="Calibri" w:cs="Calibri"/>
          <w:i/>
          <w:iCs/>
          <w:sz w:val="22"/>
          <w:szCs w:val="22"/>
          <w:lang w:val="en-AU"/>
          <w:rPrChange w:id="84" w:author="Ellen O'Dwyer" w:date="2024-08-16T13:19:00Z" w16du:dateUtc="2024-08-16T03:19:00Z">
            <w:rPr>
              <w:rStyle w:val="normaltextrun"/>
              <w:rFonts w:ascii="Sennheiser Office" w:hAnsi="Sennheiser Office" w:cs="Segoe UI"/>
              <w:i/>
              <w:iCs/>
              <w:sz w:val="20"/>
              <w:szCs w:val="20"/>
              <w:lang w:val="en-US"/>
            </w:rPr>
          </w:rPrChange>
        </w:rPr>
        <w:t>“</w:t>
      </w:r>
      <w:r w:rsidR="4CCD4D87" w:rsidRPr="00D437E4">
        <w:rPr>
          <w:rStyle w:val="normaltextrun"/>
          <w:rFonts w:ascii="Calibri" w:hAnsi="Calibri" w:cs="Calibri"/>
          <w:i/>
          <w:iCs/>
          <w:sz w:val="22"/>
          <w:szCs w:val="22"/>
          <w:lang w:val="en-AU"/>
          <w:rPrChange w:id="85" w:author="Ellen O'Dwyer" w:date="2024-08-16T13:19:00Z" w16du:dateUtc="2024-08-16T03:19:00Z">
            <w:rPr>
              <w:rStyle w:val="normaltextrun"/>
              <w:rFonts w:ascii="Sennheiser Office" w:hAnsi="Sennheiser Office" w:cs="Segoe UI"/>
              <w:i/>
              <w:iCs/>
              <w:sz w:val="20"/>
              <w:szCs w:val="20"/>
              <w:lang w:val="en-US"/>
            </w:rPr>
          </w:rPrChange>
        </w:rPr>
        <w:t xml:space="preserve">We have worked for over three years to develop the ultimate sports earbuds, </w:t>
      </w:r>
      <w:r w:rsidRPr="00D437E4">
        <w:rPr>
          <w:rStyle w:val="normaltextrun"/>
          <w:rFonts w:ascii="Calibri" w:hAnsi="Calibri" w:cs="Calibri"/>
          <w:i/>
          <w:iCs/>
          <w:sz w:val="22"/>
          <w:szCs w:val="22"/>
          <w:lang w:val="en-AU"/>
          <w:rPrChange w:id="86" w:author="Ellen O'Dwyer" w:date="2024-08-16T13:19:00Z" w16du:dateUtc="2024-08-16T03:19:00Z">
            <w:rPr>
              <w:rStyle w:val="normaltextrun"/>
              <w:rFonts w:ascii="Sennheiser Office" w:hAnsi="Sennheiser Office" w:cs="Segoe UI"/>
              <w:i/>
              <w:iCs/>
              <w:sz w:val="20"/>
              <w:szCs w:val="20"/>
              <w:lang w:val="en-US"/>
            </w:rPr>
          </w:rPrChange>
        </w:rPr>
        <w:t xml:space="preserve">MOMENTUM Sport </w:t>
      </w:r>
      <w:r w:rsidR="332F551F" w:rsidRPr="00D437E4">
        <w:rPr>
          <w:rStyle w:val="normaltextrun"/>
          <w:rFonts w:ascii="Calibri" w:hAnsi="Calibri" w:cs="Calibri"/>
          <w:i/>
          <w:iCs/>
          <w:sz w:val="22"/>
          <w:szCs w:val="22"/>
          <w:lang w:val="en-AU"/>
          <w:rPrChange w:id="87" w:author="Ellen O'Dwyer" w:date="2024-08-16T13:19:00Z" w16du:dateUtc="2024-08-16T03:19:00Z">
            <w:rPr>
              <w:rStyle w:val="normaltextrun"/>
              <w:rFonts w:ascii="Sennheiser Office" w:hAnsi="Sennheiser Office" w:cs="Segoe UI"/>
              <w:i/>
              <w:iCs/>
              <w:sz w:val="20"/>
              <w:szCs w:val="20"/>
              <w:lang w:val="en-US"/>
            </w:rPr>
          </w:rPrChange>
        </w:rPr>
        <w:t xml:space="preserve">elevates </w:t>
      </w:r>
      <w:r w:rsidR="00EB743B" w:rsidRPr="00D437E4">
        <w:rPr>
          <w:rStyle w:val="normaltextrun"/>
          <w:rFonts w:ascii="Calibri" w:hAnsi="Calibri" w:cs="Calibri"/>
          <w:i/>
          <w:iCs/>
          <w:sz w:val="22"/>
          <w:szCs w:val="22"/>
          <w:lang w:val="en-AU"/>
          <w:rPrChange w:id="88" w:author="Ellen O'Dwyer" w:date="2024-08-16T13:19:00Z" w16du:dateUtc="2024-08-16T03:19:00Z">
            <w:rPr>
              <w:rStyle w:val="normaltextrun"/>
              <w:rFonts w:ascii="Sennheiser Office" w:hAnsi="Sennheiser Office" w:cs="Segoe UI"/>
              <w:i/>
              <w:iCs/>
              <w:sz w:val="20"/>
              <w:szCs w:val="20"/>
              <w:lang w:val="en-US"/>
            </w:rPr>
          </w:rPrChange>
        </w:rPr>
        <w:t>earbuds</w:t>
      </w:r>
      <w:r w:rsidR="004E4C04" w:rsidRPr="00D437E4">
        <w:rPr>
          <w:rStyle w:val="normaltextrun"/>
          <w:rFonts w:ascii="Calibri" w:hAnsi="Calibri" w:cs="Calibri"/>
          <w:i/>
          <w:iCs/>
          <w:sz w:val="22"/>
          <w:szCs w:val="22"/>
          <w:lang w:val="en-AU"/>
          <w:rPrChange w:id="89" w:author="Ellen O'Dwyer" w:date="2024-08-16T13:19:00Z" w16du:dateUtc="2024-08-16T03:19:00Z">
            <w:rPr>
              <w:rStyle w:val="normaltextrun"/>
              <w:rFonts w:ascii="Sennheiser Office" w:hAnsi="Sennheiser Office" w:cs="Segoe UI"/>
              <w:i/>
              <w:iCs/>
              <w:sz w:val="20"/>
              <w:szCs w:val="20"/>
              <w:lang w:val="en-US"/>
            </w:rPr>
          </w:rPrChange>
        </w:rPr>
        <w:t xml:space="preserve"> from</w:t>
      </w:r>
      <w:r w:rsidR="00D92FAA" w:rsidRPr="00D437E4">
        <w:rPr>
          <w:rStyle w:val="normaltextrun"/>
          <w:rFonts w:ascii="Calibri" w:hAnsi="Calibri" w:cs="Calibri"/>
          <w:i/>
          <w:iCs/>
          <w:sz w:val="22"/>
          <w:szCs w:val="22"/>
          <w:lang w:val="en-AU"/>
          <w:rPrChange w:id="90" w:author="Ellen O'Dwyer" w:date="2024-08-16T13:19:00Z" w16du:dateUtc="2024-08-16T03:19:00Z">
            <w:rPr>
              <w:rStyle w:val="normaltextrun"/>
              <w:rFonts w:ascii="Sennheiser Office" w:hAnsi="Sennheiser Office" w:cs="Segoe UI"/>
              <w:i/>
              <w:iCs/>
              <w:sz w:val="20"/>
              <w:szCs w:val="20"/>
              <w:lang w:val="en-US"/>
            </w:rPr>
          </w:rPrChange>
        </w:rPr>
        <w:t xml:space="preserve"> </w:t>
      </w:r>
      <w:r w:rsidR="009870C1" w:rsidRPr="00D437E4">
        <w:rPr>
          <w:rStyle w:val="normaltextrun"/>
          <w:rFonts w:ascii="Calibri" w:hAnsi="Calibri" w:cs="Calibri"/>
          <w:i/>
          <w:iCs/>
          <w:sz w:val="22"/>
          <w:szCs w:val="22"/>
          <w:lang w:val="en-AU"/>
          <w:rPrChange w:id="91" w:author="Ellen O'Dwyer" w:date="2024-08-16T13:19:00Z" w16du:dateUtc="2024-08-16T03:19:00Z">
            <w:rPr>
              <w:rStyle w:val="normaltextrun"/>
              <w:rFonts w:ascii="Sennheiser Office" w:hAnsi="Sennheiser Office" w:cs="Segoe UI"/>
              <w:i/>
              <w:iCs/>
              <w:sz w:val="20"/>
              <w:szCs w:val="20"/>
              <w:lang w:val="en-US"/>
            </w:rPr>
          </w:rPrChange>
        </w:rPr>
        <w:t xml:space="preserve">a </w:t>
      </w:r>
      <w:r w:rsidR="16C4307C" w:rsidRPr="00D437E4">
        <w:rPr>
          <w:rStyle w:val="normaltextrun"/>
          <w:rFonts w:ascii="Calibri" w:hAnsi="Calibri" w:cs="Calibri"/>
          <w:i/>
          <w:iCs/>
          <w:sz w:val="22"/>
          <w:szCs w:val="22"/>
          <w:lang w:val="en-AU"/>
          <w:rPrChange w:id="92" w:author="Ellen O'Dwyer" w:date="2024-08-16T13:19:00Z" w16du:dateUtc="2024-08-16T03:19:00Z">
            <w:rPr>
              <w:rStyle w:val="normaltextrun"/>
              <w:rFonts w:ascii="Sennheiser Office" w:hAnsi="Sennheiser Office" w:cs="Segoe UI"/>
              <w:i/>
              <w:iCs/>
              <w:sz w:val="20"/>
              <w:szCs w:val="20"/>
              <w:lang w:val="en-US"/>
            </w:rPr>
          </w:rPrChange>
        </w:rPr>
        <w:t xml:space="preserve">basic </w:t>
      </w:r>
      <w:r w:rsidR="00C13822" w:rsidRPr="00D437E4">
        <w:rPr>
          <w:rStyle w:val="normaltextrun"/>
          <w:rFonts w:ascii="Calibri" w:hAnsi="Calibri" w:cs="Calibri"/>
          <w:i/>
          <w:iCs/>
          <w:sz w:val="22"/>
          <w:szCs w:val="22"/>
          <w:lang w:val="en-AU"/>
          <w:rPrChange w:id="93" w:author="Ellen O'Dwyer" w:date="2024-08-16T13:19:00Z" w16du:dateUtc="2024-08-16T03:19:00Z">
            <w:rPr>
              <w:rStyle w:val="normaltextrun"/>
              <w:rFonts w:ascii="Sennheiser Office" w:hAnsi="Sennheiser Office" w:cs="Segoe UI"/>
              <w:i/>
              <w:iCs/>
              <w:sz w:val="20"/>
              <w:szCs w:val="20"/>
              <w:lang w:val="en-US"/>
            </w:rPr>
          </w:rPrChange>
        </w:rPr>
        <w:t xml:space="preserve">exercise </w:t>
      </w:r>
      <w:r w:rsidR="004E4C04" w:rsidRPr="00D437E4">
        <w:rPr>
          <w:rStyle w:val="normaltextrun"/>
          <w:rFonts w:ascii="Calibri" w:hAnsi="Calibri" w:cs="Calibri"/>
          <w:i/>
          <w:iCs/>
          <w:sz w:val="22"/>
          <w:szCs w:val="22"/>
          <w:lang w:val="en-AU"/>
          <w:rPrChange w:id="94" w:author="Ellen O'Dwyer" w:date="2024-08-16T13:19:00Z" w16du:dateUtc="2024-08-16T03:19:00Z">
            <w:rPr>
              <w:rStyle w:val="normaltextrun"/>
              <w:rFonts w:ascii="Sennheiser Office" w:hAnsi="Sennheiser Office" w:cs="Segoe UI"/>
              <w:i/>
              <w:iCs/>
              <w:sz w:val="20"/>
              <w:szCs w:val="20"/>
              <w:lang w:val="en-US"/>
            </w:rPr>
          </w:rPrChange>
        </w:rPr>
        <w:t xml:space="preserve">accessory to </w:t>
      </w:r>
      <w:r w:rsidR="00C66EBC" w:rsidRPr="00D437E4">
        <w:rPr>
          <w:rStyle w:val="normaltextrun"/>
          <w:rFonts w:ascii="Calibri" w:hAnsi="Calibri" w:cs="Calibri"/>
          <w:i/>
          <w:iCs/>
          <w:sz w:val="22"/>
          <w:szCs w:val="22"/>
          <w:lang w:val="en-AU"/>
          <w:rPrChange w:id="95" w:author="Ellen O'Dwyer" w:date="2024-08-16T13:19:00Z" w16du:dateUtc="2024-08-16T03:19:00Z">
            <w:rPr>
              <w:rStyle w:val="normaltextrun"/>
              <w:rFonts w:ascii="Sennheiser Office" w:hAnsi="Sennheiser Office" w:cs="Segoe UI"/>
              <w:i/>
              <w:iCs/>
              <w:sz w:val="20"/>
              <w:szCs w:val="20"/>
              <w:lang w:val="en-US"/>
            </w:rPr>
          </w:rPrChange>
        </w:rPr>
        <w:t>the hear</w:t>
      </w:r>
      <w:r w:rsidR="0094549D" w:rsidRPr="00D437E4">
        <w:rPr>
          <w:rStyle w:val="normaltextrun"/>
          <w:rFonts w:ascii="Calibri" w:hAnsi="Calibri" w:cs="Calibri"/>
          <w:i/>
          <w:iCs/>
          <w:sz w:val="22"/>
          <w:szCs w:val="22"/>
          <w:lang w:val="en-AU"/>
          <w:rPrChange w:id="96" w:author="Ellen O'Dwyer" w:date="2024-08-16T13:19:00Z" w16du:dateUtc="2024-08-16T03:19:00Z">
            <w:rPr>
              <w:rStyle w:val="normaltextrun"/>
              <w:rFonts w:ascii="Sennheiser Office" w:hAnsi="Sennheiser Office" w:cs="Segoe UI"/>
              <w:i/>
              <w:iCs/>
              <w:sz w:val="20"/>
              <w:szCs w:val="20"/>
              <w:lang w:val="en-US"/>
            </w:rPr>
          </w:rPrChange>
        </w:rPr>
        <w:t>t</w:t>
      </w:r>
      <w:r w:rsidR="00C66EBC" w:rsidRPr="00D437E4">
        <w:rPr>
          <w:rStyle w:val="normaltextrun"/>
          <w:rFonts w:ascii="Calibri" w:hAnsi="Calibri" w:cs="Calibri"/>
          <w:i/>
          <w:iCs/>
          <w:sz w:val="22"/>
          <w:szCs w:val="22"/>
          <w:lang w:val="en-AU"/>
          <w:rPrChange w:id="97" w:author="Ellen O'Dwyer" w:date="2024-08-16T13:19:00Z" w16du:dateUtc="2024-08-16T03:19:00Z">
            <w:rPr>
              <w:rStyle w:val="normaltextrun"/>
              <w:rFonts w:ascii="Sennheiser Office" w:hAnsi="Sennheiser Office" w:cs="Segoe UI"/>
              <w:i/>
              <w:iCs/>
              <w:sz w:val="20"/>
              <w:szCs w:val="20"/>
              <w:lang w:val="en-US"/>
            </w:rPr>
          </w:rPrChange>
        </w:rPr>
        <w:t xml:space="preserve">beat of </w:t>
      </w:r>
      <w:r w:rsidR="00D92FAA" w:rsidRPr="00D437E4">
        <w:rPr>
          <w:rStyle w:val="normaltextrun"/>
          <w:rFonts w:ascii="Calibri" w:hAnsi="Calibri" w:cs="Calibri"/>
          <w:i/>
          <w:iCs/>
          <w:sz w:val="22"/>
          <w:szCs w:val="22"/>
          <w:lang w:val="en-AU"/>
          <w:rPrChange w:id="98" w:author="Ellen O'Dwyer" w:date="2024-08-16T13:19:00Z" w16du:dateUtc="2024-08-16T03:19:00Z">
            <w:rPr>
              <w:rStyle w:val="normaltextrun"/>
              <w:rFonts w:ascii="Sennheiser Office" w:hAnsi="Sennheiser Office" w:cs="Segoe UI"/>
              <w:i/>
              <w:iCs/>
              <w:sz w:val="20"/>
              <w:szCs w:val="20"/>
              <w:lang w:val="en-US"/>
            </w:rPr>
          </w:rPrChange>
        </w:rPr>
        <w:t>your</w:t>
      </w:r>
      <w:r w:rsidR="00C66EBC" w:rsidRPr="00D437E4">
        <w:rPr>
          <w:rStyle w:val="normaltextrun"/>
          <w:rFonts w:ascii="Calibri" w:hAnsi="Calibri" w:cs="Calibri"/>
          <w:i/>
          <w:iCs/>
          <w:sz w:val="22"/>
          <w:szCs w:val="22"/>
          <w:lang w:val="en-AU"/>
          <w:rPrChange w:id="99" w:author="Ellen O'Dwyer" w:date="2024-08-16T13:19:00Z" w16du:dateUtc="2024-08-16T03:19:00Z">
            <w:rPr>
              <w:rStyle w:val="normaltextrun"/>
              <w:rFonts w:ascii="Sennheiser Office" w:hAnsi="Sennheiser Office" w:cs="Segoe UI"/>
              <w:i/>
              <w:iCs/>
              <w:sz w:val="20"/>
              <w:szCs w:val="20"/>
              <w:lang w:val="en-US"/>
            </w:rPr>
          </w:rPrChange>
        </w:rPr>
        <w:t xml:space="preserve"> workout</w:t>
      </w:r>
      <w:r w:rsidR="007103E8" w:rsidRPr="00D437E4">
        <w:rPr>
          <w:rStyle w:val="normaltextrun"/>
          <w:rFonts w:ascii="Calibri" w:hAnsi="Calibri" w:cs="Calibri"/>
          <w:i/>
          <w:iCs/>
          <w:sz w:val="22"/>
          <w:szCs w:val="22"/>
          <w:lang w:val="en-AU"/>
          <w:rPrChange w:id="100" w:author="Ellen O'Dwyer" w:date="2024-08-16T13:19:00Z" w16du:dateUtc="2024-08-16T03:19:00Z">
            <w:rPr>
              <w:rStyle w:val="normaltextrun"/>
              <w:rFonts w:ascii="Sennheiser Office" w:hAnsi="Sennheiser Office" w:cs="Segoe UI"/>
              <w:i/>
              <w:iCs/>
              <w:sz w:val="20"/>
              <w:szCs w:val="20"/>
              <w:lang w:val="en-US"/>
            </w:rPr>
          </w:rPrChange>
        </w:rPr>
        <w:t>—quite literally</w:t>
      </w:r>
      <w:r w:rsidRPr="00D437E4">
        <w:rPr>
          <w:rStyle w:val="normaltextrun"/>
          <w:rFonts w:ascii="Calibri" w:hAnsi="Calibri" w:cs="Calibri"/>
          <w:i/>
          <w:iCs/>
          <w:sz w:val="22"/>
          <w:szCs w:val="22"/>
          <w:lang w:val="en-AU"/>
          <w:rPrChange w:id="101" w:author="Ellen O'Dwyer" w:date="2024-08-16T13:19:00Z" w16du:dateUtc="2024-08-16T03:19:00Z">
            <w:rPr>
              <w:rStyle w:val="normaltextrun"/>
              <w:rFonts w:ascii="Sennheiser Office" w:hAnsi="Sennheiser Office" w:cs="Segoe UI"/>
              <w:i/>
              <w:iCs/>
              <w:sz w:val="20"/>
              <w:szCs w:val="20"/>
              <w:lang w:val="en-US"/>
            </w:rPr>
          </w:rPrChange>
        </w:rPr>
        <w:t xml:space="preserve">,” </w:t>
      </w:r>
      <w:r w:rsidRPr="00D437E4">
        <w:rPr>
          <w:rStyle w:val="normaltextrun"/>
          <w:rFonts w:ascii="Calibri" w:hAnsi="Calibri" w:cs="Calibri"/>
          <w:sz w:val="22"/>
          <w:szCs w:val="22"/>
          <w:lang w:val="en-AU"/>
          <w:rPrChange w:id="102" w:author="Ellen O'Dwyer" w:date="2024-08-16T13:19:00Z" w16du:dateUtc="2024-08-16T03:19:00Z">
            <w:rPr>
              <w:rStyle w:val="normaltextrun"/>
              <w:rFonts w:ascii="Sennheiser Office" w:hAnsi="Sennheiser Office" w:cs="Segoe UI"/>
              <w:sz w:val="20"/>
              <w:szCs w:val="20"/>
              <w:lang w:val="en-US"/>
            </w:rPr>
          </w:rPrChange>
        </w:rPr>
        <w:t xml:space="preserve">says David Holm, Sennheiser </w:t>
      </w:r>
      <w:r w:rsidR="296075F2" w:rsidRPr="00D437E4">
        <w:rPr>
          <w:rStyle w:val="normaltextrun"/>
          <w:rFonts w:ascii="Calibri" w:hAnsi="Calibri" w:cs="Calibri"/>
          <w:sz w:val="22"/>
          <w:szCs w:val="22"/>
          <w:lang w:val="en-AU"/>
          <w:rPrChange w:id="103" w:author="Ellen O'Dwyer" w:date="2024-08-16T13:19:00Z" w16du:dateUtc="2024-08-16T03:19:00Z">
            <w:rPr>
              <w:rStyle w:val="normaltextrun"/>
              <w:rFonts w:ascii="Sennheiser Office" w:hAnsi="Sennheiser Office" w:cs="Segoe UI"/>
              <w:sz w:val="20"/>
              <w:szCs w:val="20"/>
              <w:lang w:val="en-US"/>
            </w:rPr>
          </w:rPrChange>
        </w:rPr>
        <w:t>Sport</w:t>
      </w:r>
      <w:r w:rsidR="24820B3F" w:rsidRPr="00D437E4">
        <w:rPr>
          <w:rStyle w:val="normaltextrun"/>
          <w:rFonts w:ascii="Calibri" w:hAnsi="Calibri" w:cs="Calibri"/>
          <w:sz w:val="22"/>
          <w:szCs w:val="22"/>
          <w:lang w:val="en-AU"/>
          <w:rPrChange w:id="104" w:author="Ellen O'Dwyer" w:date="2024-08-16T13:19:00Z" w16du:dateUtc="2024-08-16T03:19:00Z">
            <w:rPr>
              <w:rStyle w:val="normaltextrun"/>
              <w:rFonts w:ascii="Sennheiser Office" w:hAnsi="Sennheiser Office" w:cs="Segoe UI"/>
              <w:sz w:val="20"/>
              <w:szCs w:val="20"/>
              <w:lang w:val="en-US"/>
            </w:rPr>
          </w:rPrChange>
        </w:rPr>
        <w:t>s</w:t>
      </w:r>
      <w:r w:rsidRPr="00D437E4">
        <w:rPr>
          <w:rStyle w:val="normaltextrun"/>
          <w:rFonts w:ascii="Calibri" w:hAnsi="Calibri" w:cs="Calibri"/>
          <w:sz w:val="22"/>
          <w:szCs w:val="22"/>
          <w:lang w:val="en-AU"/>
          <w:rPrChange w:id="105" w:author="Ellen O'Dwyer" w:date="2024-08-16T13:19:00Z" w16du:dateUtc="2024-08-16T03:19:00Z">
            <w:rPr>
              <w:rStyle w:val="normaltextrun"/>
              <w:rFonts w:ascii="Sennheiser Office" w:hAnsi="Sennheiser Office" w:cs="Segoe UI"/>
              <w:sz w:val="20"/>
              <w:szCs w:val="20"/>
              <w:lang w:val="en-US"/>
            </w:rPr>
          </w:rPrChange>
        </w:rPr>
        <w:t xml:space="preserve"> Product Manage</w:t>
      </w:r>
      <w:r w:rsidR="00C13822" w:rsidRPr="00D437E4">
        <w:rPr>
          <w:rStyle w:val="normaltextrun"/>
          <w:rFonts w:ascii="Calibri" w:hAnsi="Calibri" w:cs="Calibri"/>
          <w:sz w:val="22"/>
          <w:szCs w:val="22"/>
          <w:lang w:val="en-AU"/>
          <w:rPrChange w:id="106" w:author="Ellen O'Dwyer" w:date="2024-08-16T13:19:00Z" w16du:dateUtc="2024-08-16T03:19:00Z">
            <w:rPr>
              <w:rStyle w:val="normaltextrun"/>
              <w:rFonts w:ascii="Sennheiser Office" w:hAnsi="Sennheiser Office" w:cs="Segoe UI"/>
              <w:sz w:val="20"/>
              <w:szCs w:val="20"/>
              <w:lang w:val="en-US"/>
            </w:rPr>
          </w:rPrChange>
        </w:rPr>
        <w:t>r</w:t>
      </w:r>
      <w:r w:rsidR="00C13822" w:rsidRPr="00D437E4">
        <w:rPr>
          <w:rStyle w:val="normaltextrun"/>
          <w:rFonts w:ascii="Calibri" w:hAnsi="Calibri" w:cs="Calibri"/>
          <w:i/>
          <w:iCs/>
          <w:sz w:val="22"/>
          <w:szCs w:val="22"/>
          <w:lang w:val="en-AU"/>
          <w:rPrChange w:id="107" w:author="Ellen O'Dwyer" w:date="2024-08-16T13:19:00Z" w16du:dateUtc="2024-08-16T03:19:00Z">
            <w:rPr>
              <w:rStyle w:val="normaltextrun"/>
              <w:rFonts w:ascii="Sennheiser Office" w:hAnsi="Sennheiser Office" w:cs="Segoe UI"/>
              <w:i/>
              <w:iCs/>
              <w:sz w:val="20"/>
              <w:szCs w:val="20"/>
              <w:lang w:val="en-US"/>
            </w:rPr>
          </w:rPrChange>
        </w:rPr>
        <w:t>, “</w:t>
      </w:r>
      <w:r w:rsidR="009870C1" w:rsidRPr="00D437E4">
        <w:rPr>
          <w:rStyle w:val="normaltextrun"/>
          <w:rFonts w:ascii="Calibri" w:hAnsi="Calibri" w:cs="Calibri"/>
          <w:i/>
          <w:iCs/>
          <w:sz w:val="22"/>
          <w:szCs w:val="22"/>
          <w:lang w:val="en-AU"/>
          <w:rPrChange w:id="108" w:author="Ellen O'Dwyer" w:date="2024-08-16T13:19:00Z" w16du:dateUtc="2024-08-16T03:19:00Z">
            <w:rPr>
              <w:rStyle w:val="normaltextrun"/>
              <w:rFonts w:ascii="Sennheiser Office" w:hAnsi="Sennheiser Office" w:cs="Segoe UI"/>
              <w:i/>
              <w:iCs/>
              <w:sz w:val="20"/>
              <w:szCs w:val="20"/>
              <w:lang w:val="en-US"/>
            </w:rPr>
          </w:rPrChange>
        </w:rPr>
        <w:t xml:space="preserve">Now, </w:t>
      </w:r>
      <w:r w:rsidRPr="00D437E4">
        <w:rPr>
          <w:rStyle w:val="normaltextrun"/>
          <w:rFonts w:ascii="Calibri" w:hAnsi="Calibri" w:cs="Calibri"/>
          <w:i/>
          <w:iCs/>
          <w:sz w:val="22"/>
          <w:szCs w:val="22"/>
          <w:lang w:val="en-AU"/>
          <w:rPrChange w:id="109" w:author="Ellen O'Dwyer" w:date="2024-08-16T13:19:00Z" w16du:dateUtc="2024-08-16T03:19:00Z">
            <w:rPr>
              <w:rStyle w:val="normaltextrun"/>
              <w:rFonts w:ascii="Sennheiser Office" w:hAnsi="Sennheiser Office" w:cs="Segoe UI"/>
              <w:i/>
              <w:iCs/>
              <w:sz w:val="20"/>
              <w:szCs w:val="20"/>
              <w:lang w:val="en-US"/>
            </w:rPr>
          </w:rPrChange>
        </w:rPr>
        <w:t>athletes</w:t>
      </w:r>
      <w:r w:rsidR="00FC27A8" w:rsidRPr="00D437E4">
        <w:rPr>
          <w:rStyle w:val="normaltextrun"/>
          <w:rFonts w:ascii="Calibri" w:hAnsi="Calibri" w:cs="Calibri"/>
          <w:i/>
          <w:iCs/>
          <w:sz w:val="22"/>
          <w:szCs w:val="22"/>
          <w:lang w:val="en-AU"/>
          <w:rPrChange w:id="110" w:author="Ellen O'Dwyer" w:date="2024-08-16T13:19:00Z" w16du:dateUtc="2024-08-16T03:19:00Z">
            <w:rPr>
              <w:rStyle w:val="normaltextrun"/>
              <w:rFonts w:ascii="Sennheiser Office" w:hAnsi="Sennheiser Office" w:cs="Segoe UI"/>
              <w:i/>
              <w:iCs/>
              <w:sz w:val="20"/>
              <w:szCs w:val="20"/>
              <w:lang w:val="en-US"/>
            </w:rPr>
          </w:rPrChange>
        </w:rPr>
        <w:t xml:space="preserve"> and</w:t>
      </w:r>
      <w:r w:rsidRPr="00D437E4">
        <w:rPr>
          <w:rStyle w:val="normaltextrun"/>
          <w:rFonts w:ascii="Calibri" w:hAnsi="Calibri" w:cs="Calibri"/>
          <w:i/>
          <w:iCs/>
          <w:sz w:val="22"/>
          <w:szCs w:val="22"/>
          <w:lang w:val="en-AU"/>
          <w:rPrChange w:id="111" w:author="Ellen O'Dwyer" w:date="2024-08-16T13:19:00Z" w16du:dateUtc="2024-08-16T03:19:00Z">
            <w:rPr>
              <w:rStyle w:val="normaltextrun"/>
              <w:rFonts w:ascii="Sennheiser Office" w:hAnsi="Sennheiser Office" w:cs="Segoe UI"/>
              <w:i/>
              <w:iCs/>
              <w:sz w:val="20"/>
              <w:szCs w:val="20"/>
              <w:lang w:val="en-US"/>
            </w:rPr>
          </w:rPrChange>
        </w:rPr>
        <w:t xml:space="preserve"> </w:t>
      </w:r>
      <w:r w:rsidR="727AD1A0" w:rsidRPr="00D437E4">
        <w:rPr>
          <w:rStyle w:val="normaltextrun"/>
          <w:rFonts w:ascii="Calibri" w:hAnsi="Calibri" w:cs="Calibri"/>
          <w:i/>
          <w:iCs/>
          <w:sz w:val="22"/>
          <w:szCs w:val="22"/>
          <w:lang w:val="en-AU"/>
          <w:rPrChange w:id="112" w:author="Ellen O'Dwyer" w:date="2024-08-16T13:19:00Z" w16du:dateUtc="2024-08-16T03:19:00Z">
            <w:rPr>
              <w:rStyle w:val="normaltextrun"/>
              <w:rFonts w:ascii="Sennheiser Office" w:hAnsi="Sennheiser Office" w:cs="Segoe UI"/>
              <w:i/>
              <w:iCs/>
              <w:sz w:val="20"/>
              <w:szCs w:val="20"/>
              <w:lang w:val="en-US"/>
            </w:rPr>
          </w:rPrChange>
        </w:rPr>
        <w:t xml:space="preserve">sports </w:t>
      </w:r>
      <w:r w:rsidR="3EF23970" w:rsidRPr="00D437E4">
        <w:rPr>
          <w:rStyle w:val="normaltextrun"/>
          <w:rFonts w:ascii="Calibri" w:hAnsi="Calibri" w:cs="Calibri"/>
          <w:i/>
          <w:iCs/>
          <w:sz w:val="22"/>
          <w:szCs w:val="22"/>
          <w:lang w:val="en-AU"/>
          <w:rPrChange w:id="113" w:author="Ellen O'Dwyer" w:date="2024-08-16T13:19:00Z" w16du:dateUtc="2024-08-16T03:19:00Z">
            <w:rPr>
              <w:rStyle w:val="normaltextrun"/>
              <w:rFonts w:ascii="Sennheiser Office" w:hAnsi="Sennheiser Office" w:cs="Segoe UI"/>
              <w:i/>
              <w:iCs/>
              <w:sz w:val="20"/>
              <w:szCs w:val="20"/>
              <w:lang w:val="en-US"/>
            </w:rPr>
          </w:rPrChange>
        </w:rPr>
        <w:t xml:space="preserve">enthusiasts </w:t>
      </w:r>
      <w:r w:rsidR="0059099A" w:rsidRPr="00D437E4">
        <w:rPr>
          <w:rStyle w:val="normaltextrun"/>
          <w:rFonts w:ascii="Calibri" w:hAnsi="Calibri" w:cs="Calibri"/>
          <w:i/>
          <w:iCs/>
          <w:sz w:val="22"/>
          <w:szCs w:val="22"/>
          <w:lang w:val="en-AU"/>
          <w:rPrChange w:id="114" w:author="Ellen O'Dwyer" w:date="2024-08-16T13:19:00Z" w16du:dateUtc="2024-08-16T03:19:00Z">
            <w:rPr>
              <w:rStyle w:val="normaltextrun"/>
              <w:rFonts w:ascii="Sennheiser Office" w:hAnsi="Sennheiser Office" w:cs="Segoe UI"/>
              <w:i/>
              <w:iCs/>
              <w:sz w:val="20"/>
              <w:szCs w:val="20"/>
              <w:lang w:val="en-US"/>
            </w:rPr>
          </w:rPrChange>
        </w:rPr>
        <w:t xml:space="preserve">can </w:t>
      </w:r>
      <w:r w:rsidR="00023BA8" w:rsidRPr="00D437E4">
        <w:rPr>
          <w:rStyle w:val="normaltextrun"/>
          <w:rFonts w:ascii="Calibri" w:hAnsi="Calibri" w:cs="Calibri"/>
          <w:i/>
          <w:iCs/>
          <w:sz w:val="22"/>
          <w:szCs w:val="22"/>
          <w:lang w:val="en-AU"/>
          <w:rPrChange w:id="115" w:author="Ellen O'Dwyer" w:date="2024-08-16T13:19:00Z" w16du:dateUtc="2024-08-16T03:19:00Z">
            <w:rPr>
              <w:rStyle w:val="normaltextrun"/>
              <w:rFonts w:ascii="Sennheiser Office" w:hAnsi="Sennheiser Office" w:cs="Segoe UI"/>
              <w:i/>
              <w:iCs/>
              <w:sz w:val="20"/>
              <w:szCs w:val="20"/>
              <w:lang w:val="en-US"/>
            </w:rPr>
          </w:rPrChange>
        </w:rPr>
        <w:t xml:space="preserve">tap into </w:t>
      </w:r>
      <w:r w:rsidR="0059099A" w:rsidRPr="00D437E4">
        <w:rPr>
          <w:rStyle w:val="normaltextrun"/>
          <w:rFonts w:ascii="Calibri" w:hAnsi="Calibri" w:cs="Calibri"/>
          <w:i/>
          <w:iCs/>
          <w:sz w:val="22"/>
          <w:szCs w:val="22"/>
          <w:lang w:val="en-AU"/>
          <w:rPrChange w:id="116" w:author="Ellen O'Dwyer" w:date="2024-08-16T13:19:00Z" w16du:dateUtc="2024-08-16T03:19:00Z">
            <w:rPr>
              <w:rStyle w:val="normaltextrun"/>
              <w:rFonts w:ascii="Sennheiser Office" w:hAnsi="Sennheiser Office" w:cs="Segoe UI"/>
              <w:i/>
              <w:iCs/>
              <w:sz w:val="20"/>
              <w:szCs w:val="20"/>
              <w:lang w:val="en-US"/>
            </w:rPr>
          </w:rPrChange>
        </w:rPr>
        <w:t>cutting-edge fitness tech</w:t>
      </w:r>
      <w:r w:rsidR="0A483043" w:rsidRPr="00D437E4">
        <w:rPr>
          <w:rStyle w:val="normaltextrun"/>
          <w:rFonts w:ascii="Calibri" w:hAnsi="Calibri" w:cs="Calibri"/>
          <w:i/>
          <w:iCs/>
          <w:sz w:val="22"/>
          <w:szCs w:val="22"/>
          <w:lang w:val="en-AU"/>
          <w:rPrChange w:id="117" w:author="Ellen O'Dwyer" w:date="2024-08-16T13:19:00Z" w16du:dateUtc="2024-08-16T03:19:00Z">
            <w:rPr>
              <w:rStyle w:val="normaltextrun"/>
              <w:rFonts w:ascii="Sennheiser Office" w:hAnsi="Sennheiser Office" w:cs="Segoe UI"/>
              <w:i/>
              <w:iCs/>
              <w:sz w:val="20"/>
              <w:szCs w:val="20"/>
              <w:lang w:val="en-US"/>
            </w:rPr>
          </w:rPrChange>
        </w:rPr>
        <w:t xml:space="preserve"> and </w:t>
      </w:r>
      <w:r w:rsidR="00BC4147" w:rsidRPr="00D437E4">
        <w:rPr>
          <w:rStyle w:val="normaltextrun"/>
          <w:rFonts w:ascii="Calibri" w:hAnsi="Calibri" w:cs="Calibri"/>
          <w:i/>
          <w:iCs/>
          <w:sz w:val="22"/>
          <w:szCs w:val="22"/>
          <w:lang w:val="en-AU"/>
          <w:rPrChange w:id="118" w:author="Ellen O'Dwyer" w:date="2024-08-16T13:19:00Z" w16du:dateUtc="2024-08-16T03:19:00Z">
            <w:rPr>
              <w:rStyle w:val="normaltextrun"/>
              <w:rFonts w:ascii="Sennheiser Office" w:hAnsi="Sennheiser Office" w:cs="Segoe UI"/>
              <w:i/>
              <w:iCs/>
              <w:sz w:val="20"/>
              <w:szCs w:val="20"/>
              <w:lang w:val="en-US"/>
            </w:rPr>
          </w:rPrChange>
        </w:rPr>
        <w:t>superb</w:t>
      </w:r>
      <w:r w:rsidR="007C1B72" w:rsidRPr="00D437E4">
        <w:rPr>
          <w:rStyle w:val="normaltextrun"/>
          <w:rFonts w:ascii="Calibri" w:hAnsi="Calibri" w:cs="Calibri"/>
          <w:i/>
          <w:iCs/>
          <w:sz w:val="22"/>
          <w:szCs w:val="22"/>
          <w:lang w:val="en-AU"/>
          <w:rPrChange w:id="119" w:author="Ellen O'Dwyer" w:date="2024-08-16T13:19:00Z" w16du:dateUtc="2024-08-16T03:19:00Z">
            <w:rPr>
              <w:rStyle w:val="normaltextrun"/>
              <w:rFonts w:ascii="Sennheiser Office" w:hAnsi="Sennheiser Office" w:cs="Segoe UI"/>
              <w:i/>
              <w:iCs/>
              <w:sz w:val="20"/>
              <w:szCs w:val="20"/>
              <w:lang w:val="en-US"/>
            </w:rPr>
          </w:rPrChange>
        </w:rPr>
        <w:t xml:space="preserve"> sound</w:t>
      </w:r>
      <w:r w:rsidR="30FC984E" w:rsidRPr="00D437E4">
        <w:rPr>
          <w:rStyle w:val="normaltextrun"/>
          <w:rFonts w:ascii="Calibri" w:hAnsi="Calibri" w:cs="Calibri"/>
          <w:i/>
          <w:iCs/>
          <w:sz w:val="22"/>
          <w:szCs w:val="22"/>
          <w:lang w:val="en-AU"/>
          <w:rPrChange w:id="120" w:author="Ellen O'Dwyer" w:date="2024-08-16T13:19:00Z" w16du:dateUtc="2024-08-16T03:19:00Z">
            <w:rPr>
              <w:rStyle w:val="normaltextrun"/>
              <w:rFonts w:ascii="Sennheiser Office" w:hAnsi="Sennheiser Office" w:cs="Segoe UI"/>
              <w:i/>
              <w:iCs/>
              <w:sz w:val="20"/>
              <w:szCs w:val="20"/>
              <w:lang w:val="en-US"/>
            </w:rPr>
          </w:rPrChange>
        </w:rPr>
        <w:t xml:space="preserve"> in one device.”</w:t>
      </w:r>
    </w:p>
    <w:p w14:paraId="3D034E59" w14:textId="6BCE9AA9" w:rsidR="00244A79" w:rsidRPr="00D437E4" w:rsidRDefault="4B7137C0" w:rsidP="5DCA8D80">
      <w:pPr>
        <w:shd w:val="clear" w:color="auto" w:fill="FFFFFF" w:themeFill="background1"/>
        <w:spacing w:before="360" w:after="360" w:line="240" w:lineRule="auto"/>
        <w:rPr>
          <w:rFonts w:ascii="Calibri" w:eastAsia="Sennheiser Office" w:hAnsi="Calibri" w:cs="Calibri"/>
          <w:color w:val="1F1F1F"/>
          <w:rPrChange w:id="121" w:author="Ellen O'Dwyer" w:date="2024-08-16T13:19:00Z" w16du:dateUtc="2024-08-16T03:19:00Z">
            <w:rPr>
              <w:rFonts w:ascii="Sennheiser Office" w:eastAsia="Sennheiser Office" w:hAnsi="Sennheiser Office" w:cs="Sennheiser Office"/>
              <w:color w:val="1F1F1F"/>
              <w:sz w:val="20"/>
              <w:szCs w:val="20"/>
            </w:rPr>
          </w:rPrChange>
        </w:rPr>
      </w:pPr>
      <w:r w:rsidRPr="00D437E4">
        <w:rPr>
          <w:rFonts w:ascii="Calibri" w:eastAsia="Times New Roman" w:hAnsi="Calibri" w:cs="Calibri"/>
          <w:b/>
          <w:bCs/>
          <w:color w:val="000000" w:themeColor="text1"/>
          <w:rPrChange w:id="122" w:author="Ellen O'Dwyer" w:date="2024-08-16T13:19:00Z" w16du:dateUtc="2024-08-16T03:19:00Z">
            <w:rPr>
              <w:rFonts w:ascii="Sennheiser Office" w:eastAsia="Times New Roman" w:hAnsi="Sennheiser Office" w:cs="Arial"/>
              <w:b/>
              <w:bCs/>
              <w:color w:val="000000" w:themeColor="text1"/>
              <w:sz w:val="20"/>
              <w:szCs w:val="20"/>
            </w:rPr>
          </w:rPrChange>
        </w:rPr>
        <w:t xml:space="preserve">The rhythm of your heart </w:t>
      </w:r>
      <w:r w:rsidRPr="00D437E4">
        <w:rPr>
          <w:rFonts w:ascii="Calibri" w:hAnsi="Calibri" w:cs="Calibri"/>
          <w:rPrChange w:id="123" w:author="Ellen O'Dwyer" w:date="2024-08-16T13:19:00Z" w16du:dateUtc="2024-08-16T03:19:00Z">
            <w:rPr/>
          </w:rPrChange>
        </w:rPr>
        <w:br/>
      </w:r>
      <w:r w:rsidR="0061676B" w:rsidRPr="00D437E4">
        <w:rPr>
          <w:rFonts w:ascii="Calibri" w:eastAsia="Times New Roman" w:hAnsi="Calibri" w:cs="Calibri"/>
          <w:color w:val="000000" w:themeColor="text1"/>
          <w:rPrChange w:id="124" w:author="Ellen O'Dwyer" w:date="2024-08-16T13:19:00Z" w16du:dateUtc="2024-08-16T03:19:00Z">
            <w:rPr>
              <w:rFonts w:ascii="Sennheiser Office" w:eastAsia="Times New Roman" w:hAnsi="Sennheiser Office" w:cs="Arial"/>
              <w:color w:val="000000" w:themeColor="text1"/>
              <w:sz w:val="20"/>
              <w:szCs w:val="20"/>
            </w:rPr>
          </w:rPrChange>
        </w:rPr>
        <w:t>MOMENTUM Sport integrates</w:t>
      </w:r>
      <w:r w:rsidR="005863A2" w:rsidRPr="00D437E4">
        <w:rPr>
          <w:rFonts w:ascii="Calibri" w:eastAsia="Times New Roman" w:hAnsi="Calibri" w:cs="Calibri"/>
          <w:color w:val="000000" w:themeColor="text1"/>
          <w:rPrChange w:id="125"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9A3BB1" w:rsidRPr="00D437E4">
        <w:rPr>
          <w:rFonts w:ascii="Calibri" w:eastAsia="Times New Roman" w:hAnsi="Calibri" w:cs="Calibri"/>
          <w:color w:val="000000" w:themeColor="text1"/>
          <w:rPrChange w:id="126" w:author="Ellen O'Dwyer" w:date="2024-08-16T13:19:00Z" w16du:dateUtc="2024-08-16T03:19:00Z">
            <w:rPr>
              <w:rFonts w:ascii="Sennheiser Office" w:eastAsia="Times New Roman" w:hAnsi="Sennheiser Office" w:cs="Arial"/>
              <w:color w:val="000000" w:themeColor="text1"/>
              <w:sz w:val="20"/>
              <w:szCs w:val="20"/>
            </w:rPr>
          </w:rPrChange>
        </w:rPr>
        <w:t>both a photoplethysmography (</w:t>
      </w:r>
      <w:r w:rsidR="00E2518C" w:rsidRPr="00D437E4">
        <w:rPr>
          <w:rFonts w:ascii="Calibri" w:eastAsia="Times New Roman" w:hAnsi="Calibri" w:cs="Calibri"/>
          <w:color w:val="000000" w:themeColor="text1"/>
          <w:rPrChange w:id="127" w:author="Ellen O'Dwyer" w:date="2024-08-16T13:19:00Z" w16du:dateUtc="2024-08-16T03:19:00Z">
            <w:rPr>
              <w:rFonts w:ascii="Sennheiser Office" w:eastAsia="Times New Roman" w:hAnsi="Sennheiser Office" w:cs="Arial"/>
              <w:color w:val="000000" w:themeColor="text1"/>
              <w:sz w:val="20"/>
              <w:szCs w:val="20"/>
            </w:rPr>
          </w:rPrChange>
        </w:rPr>
        <w:t>PPG</w:t>
      </w:r>
      <w:r w:rsidR="009A3BB1" w:rsidRPr="00D437E4">
        <w:rPr>
          <w:rFonts w:ascii="Calibri" w:eastAsia="Times New Roman" w:hAnsi="Calibri" w:cs="Calibri"/>
          <w:color w:val="000000" w:themeColor="text1"/>
          <w:rPrChange w:id="128" w:author="Ellen O'Dwyer" w:date="2024-08-16T13:19:00Z" w16du:dateUtc="2024-08-16T03:19:00Z">
            <w:rPr>
              <w:rFonts w:ascii="Sennheiser Office" w:eastAsia="Times New Roman" w:hAnsi="Sennheiser Office" w:cs="Arial"/>
              <w:color w:val="000000" w:themeColor="text1"/>
              <w:sz w:val="20"/>
              <w:szCs w:val="20"/>
            </w:rPr>
          </w:rPrChange>
        </w:rPr>
        <w:t>)</w:t>
      </w:r>
      <w:r w:rsidR="00E2518C" w:rsidRPr="00D437E4">
        <w:rPr>
          <w:rFonts w:ascii="Calibri" w:eastAsia="Times New Roman" w:hAnsi="Calibri" w:cs="Calibri"/>
          <w:color w:val="000000" w:themeColor="text1"/>
          <w:rPrChange w:id="129"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5863A2" w:rsidRPr="00D437E4">
        <w:rPr>
          <w:rFonts w:ascii="Calibri" w:eastAsia="Times New Roman" w:hAnsi="Calibri" w:cs="Calibri"/>
          <w:color w:val="000000" w:themeColor="text1"/>
          <w:rPrChange w:id="130" w:author="Ellen O'Dwyer" w:date="2024-08-16T13:19:00Z" w16du:dateUtc="2024-08-16T03:19:00Z">
            <w:rPr>
              <w:rFonts w:ascii="Sennheiser Office" w:eastAsia="Times New Roman" w:hAnsi="Sennheiser Office" w:cs="Arial"/>
              <w:color w:val="000000" w:themeColor="text1"/>
              <w:sz w:val="20"/>
              <w:szCs w:val="20"/>
            </w:rPr>
          </w:rPrChange>
        </w:rPr>
        <w:t>heart rate</w:t>
      </w:r>
      <w:r w:rsidR="009A3BB1" w:rsidRPr="00D437E4">
        <w:rPr>
          <w:rFonts w:ascii="Calibri" w:eastAsia="Times New Roman" w:hAnsi="Calibri" w:cs="Calibri"/>
          <w:color w:val="000000" w:themeColor="text1"/>
          <w:rPrChange w:id="131"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357ACA" w:rsidRPr="00D437E4">
        <w:rPr>
          <w:rFonts w:ascii="Calibri" w:eastAsia="Times New Roman" w:hAnsi="Calibri" w:cs="Calibri"/>
          <w:color w:val="000000" w:themeColor="text1"/>
          <w:rPrChange w:id="132" w:author="Ellen O'Dwyer" w:date="2024-08-16T13:19:00Z" w16du:dateUtc="2024-08-16T03:19:00Z">
            <w:rPr>
              <w:rFonts w:ascii="Sennheiser Office" w:eastAsia="Times New Roman" w:hAnsi="Sennheiser Office" w:cs="Arial"/>
              <w:color w:val="000000" w:themeColor="text1"/>
              <w:sz w:val="20"/>
              <w:szCs w:val="20"/>
            </w:rPr>
          </w:rPrChange>
        </w:rPr>
        <w:t xml:space="preserve">sensor </w:t>
      </w:r>
      <w:r w:rsidR="000E48C7" w:rsidRPr="00D437E4">
        <w:rPr>
          <w:rFonts w:ascii="Calibri" w:eastAsia="Times New Roman" w:hAnsi="Calibri" w:cs="Calibri"/>
          <w:color w:val="000000" w:themeColor="text1"/>
          <w:rPrChange w:id="133" w:author="Ellen O'Dwyer" w:date="2024-08-16T13:19:00Z" w16du:dateUtc="2024-08-16T03:19:00Z">
            <w:rPr>
              <w:rFonts w:ascii="Sennheiser Office" w:eastAsia="Times New Roman" w:hAnsi="Sennheiser Office" w:cs="Arial"/>
              <w:color w:val="000000" w:themeColor="text1"/>
              <w:sz w:val="20"/>
              <w:szCs w:val="20"/>
            </w:rPr>
          </w:rPrChange>
        </w:rPr>
        <w:t>and</w:t>
      </w:r>
      <w:r w:rsidR="005863A2" w:rsidRPr="00D437E4">
        <w:rPr>
          <w:rFonts w:ascii="Calibri" w:eastAsia="Times New Roman" w:hAnsi="Calibri" w:cs="Calibri"/>
          <w:color w:val="000000" w:themeColor="text1"/>
          <w:rPrChange w:id="134"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B933263" w:rsidRPr="00D437E4">
        <w:rPr>
          <w:rFonts w:ascii="Calibri" w:eastAsia="Times New Roman" w:hAnsi="Calibri" w:cs="Calibri"/>
          <w:color w:val="000000" w:themeColor="text1"/>
          <w:rPrChange w:id="135" w:author="Ellen O'Dwyer" w:date="2024-08-16T13:19:00Z" w16du:dateUtc="2024-08-16T03:19:00Z">
            <w:rPr>
              <w:rFonts w:ascii="Sennheiser Office" w:eastAsia="Times New Roman" w:hAnsi="Sennheiser Office" w:cs="Arial"/>
              <w:color w:val="000000" w:themeColor="text1"/>
              <w:sz w:val="20"/>
              <w:szCs w:val="20"/>
            </w:rPr>
          </w:rPrChange>
        </w:rPr>
        <w:t xml:space="preserve">a </w:t>
      </w:r>
      <w:r w:rsidR="005863A2" w:rsidRPr="00D437E4">
        <w:rPr>
          <w:rFonts w:ascii="Calibri" w:eastAsia="Times New Roman" w:hAnsi="Calibri" w:cs="Calibri"/>
          <w:color w:val="000000" w:themeColor="text1"/>
          <w:rPrChange w:id="136" w:author="Ellen O'Dwyer" w:date="2024-08-16T13:19:00Z" w16du:dateUtc="2024-08-16T03:19:00Z">
            <w:rPr>
              <w:rFonts w:ascii="Sennheiser Office" w:eastAsia="Times New Roman" w:hAnsi="Sennheiser Office" w:cs="Arial"/>
              <w:color w:val="000000" w:themeColor="text1"/>
              <w:sz w:val="20"/>
              <w:szCs w:val="20"/>
            </w:rPr>
          </w:rPrChange>
        </w:rPr>
        <w:t>body temperature</w:t>
      </w:r>
      <w:r w:rsidR="000E48C7" w:rsidRPr="00D437E4">
        <w:rPr>
          <w:rFonts w:ascii="Calibri" w:eastAsia="Times New Roman" w:hAnsi="Calibri" w:cs="Calibri"/>
          <w:color w:val="000000" w:themeColor="text1"/>
          <w:rPrChange w:id="137"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9A3BB1" w:rsidRPr="00D437E4">
        <w:rPr>
          <w:rFonts w:ascii="Calibri" w:eastAsia="Times New Roman" w:hAnsi="Calibri" w:cs="Calibri"/>
          <w:color w:val="000000" w:themeColor="text1"/>
          <w:rPrChange w:id="138" w:author="Ellen O'Dwyer" w:date="2024-08-16T13:19:00Z" w16du:dateUtc="2024-08-16T03:19:00Z">
            <w:rPr>
              <w:rFonts w:ascii="Sennheiser Office" w:eastAsia="Times New Roman" w:hAnsi="Sennheiser Office" w:cs="Arial"/>
              <w:color w:val="000000" w:themeColor="text1"/>
              <w:sz w:val="20"/>
              <w:szCs w:val="20"/>
            </w:rPr>
          </w:rPrChange>
        </w:rPr>
        <w:t xml:space="preserve">sensor </w:t>
      </w:r>
      <w:r w:rsidR="0061676B" w:rsidRPr="00D437E4">
        <w:rPr>
          <w:rFonts w:ascii="Calibri" w:eastAsia="Times New Roman" w:hAnsi="Calibri" w:cs="Calibri"/>
          <w:color w:val="000000" w:themeColor="text1"/>
          <w:rPrChange w:id="139" w:author="Ellen O'Dwyer" w:date="2024-08-16T13:19:00Z" w16du:dateUtc="2024-08-16T03:19:00Z">
            <w:rPr>
              <w:rFonts w:ascii="Sennheiser Office" w:eastAsia="Times New Roman" w:hAnsi="Sennheiser Office" w:cs="Arial"/>
              <w:color w:val="000000" w:themeColor="text1"/>
              <w:sz w:val="20"/>
              <w:szCs w:val="20"/>
            </w:rPr>
          </w:rPrChange>
        </w:rPr>
        <w:t>that can</w:t>
      </w:r>
      <w:r w:rsidR="000E48C7" w:rsidRPr="00D437E4">
        <w:rPr>
          <w:rFonts w:ascii="Calibri" w:eastAsia="Times New Roman" w:hAnsi="Calibri" w:cs="Calibri"/>
          <w:color w:val="000000" w:themeColor="text1"/>
          <w:rPrChange w:id="140"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357ACA" w:rsidRPr="00D437E4">
        <w:rPr>
          <w:rFonts w:ascii="Calibri" w:eastAsia="Times New Roman" w:hAnsi="Calibri" w:cs="Calibri"/>
          <w:color w:val="000000" w:themeColor="text1"/>
          <w:rPrChange w:id="141" w:author="Ellen O'Dwyer" w:date="2024-08-16T13:19:00Z" w16du:dateUtc="2024-08-16T03:19:00Z">
            <w:rPr>
              <w:rFonts w:ascii="Sennheiser Office" w:eastAsia="Times New Roman" w:hAnsi="Sennheiser Office" w:cs="Arial"/>
              <w:color w:val="000000" w:themeColor="text1"/>
              <w:sz w:val="20"/>
              <w:szCs w:val="20"/>
            </w:rPr>
          </w:rPrChange>
        </w:rPr>
        <w:t xml:space="preserve">each </w:t>
      </w:r>
      <w:r w:rsidR="005C7628" w:rsidRPr="00D437E4">
        <w:rPr>
          <w:rFonts w:ascii="Calibri" w:eastAsia="Times New Roman" w:hAnsi="Calibri" w:cs="Calibri"/>
          <w:color w:val="000000" w:themeColor="text1"/>
          <w:rPrChange w:id="142" w:author="Ellen O'Dwyer" w:date="2024-08-16T13:19:00Z" w16du:dateUtc="2024-08-16T03:19:00Z">
            <w:rPr>
              <w:rFonts w:ascii="Sennheiser Office" w:eastAsia="Times New Roman" w:hAnsi="Sennheiser Office" w:cs="Arial"/>
              <w:color w:val="000000" w:themeColor="text1"/>
              <w:sz w:val="20"/>
              <w:szCs w:val="20"/>
            </w:rPr>
          </w:rPrChange>
        </w:rPr>
        <w:t xml:space="preserve">output critical data </w:t>
      </w:r>
      <w:r w:rsidR="005E1D84" w:rsidRPr="00D437E4">
        <w:rPr>
          <w:rFonts w:ascii="Calibri" w:eastAsia="Times New Roman" w:hAnsi="Calibri" w:cs="Calibri"/>
          <w:color w:val="000000" w:themeColor="text1"/>
          <w:rPrChange w:id="143" w:author="Ellen O'Dwyer" w:date="2024-08-16T13:19:00Z" w16du:dateUtc="2024-08-16T03:19:00Z">
            <w:rPr>
              <w:rFonts w:ascii="Sennheiser Office" w:eastAsia="Times New Roman" w:hAnsi="Sennheiser Office" w:cs="Arial"/>
              <w:color w:val="000000" w:themeColor="text1"/>
              <w:sz w:val="20"/>
              <w:szCs w:val="20"/>
            </w:rPr>
          </w:rPrChange>
        </w:rPr>
        <w:t>to</w:t>
      </w:r>
      <w:r w:rsidR="0061676B" w:rsidRPr="00D437E4">
        <w:rPr>
          <w:rFonts w:ascii="Calibri" w:eastAsia="Times New Roman" w:hAnsi="Calibri" w:cs="Calibri"/>
          <w:color w:val="000000" w:themeColor="text1"/>
          <w:rPrChange w:id="144"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DB490E" w:rsidRPr="00D437E4">
        <w:rPr>
          <w:rFonts w:ascii="Calibri" w:eastAsia="Times New Roman" w:hAnsi="Calibri" w:cs="Calibri"/>
          <w:color w:val="000000" w:themeColor="text1"/>
          <w:rPrChange w:id="145" w:author="Ellen O'Dwyer" w:date="2024-08-16T13:19:00Z" w16du:dateUtc="2024-08-16T03:19:00Z">
            <w:rPr>
              <w:rFonts w:ascii="Sennheiser Office" w:eastAsia="Times New Roman" w:hAnsi="Sennheiser Office" w:cs="Arial"/>
              <w:color w:val="000000" w:themeColor="text1"/>
              <w:sz w:val="20"/>
              <w:szCs w:val="20"/>
            </w:rPr>
          </w:rPrChange>
        </w:rPr>
        <w:t>popular</w:t>
      </w:r>
      <w:r w:rsidR="001D5530" w:rsidRPr="00D437E4">
        <w:rPr>
          <w:rFonts w:ascii="Calibri" w:eastAsia="Times New Roman" w:hAnsi="Calibri" w:cs="Calibri"/>
          <w:color w:val="000000" w:themeColor="text1"/>
          <w:rPrChange w:id="146" w:author="Ellen O'Dwyer" w:date="2024-08-16T13:19:00Z" w16du:dateUtc="2024-08-16T03:19:00Z">
            <w:rPr>
              <w:rFonts w:ascii="Sennheiser Office" w:eastAsia="Times New Roman" w:hAnsi="Sennheiser Office" w:cs="Arial"/>
              <w:color w:val="000000" w:themeColor="text1"/>
              <w:sz w:val="20"/>
              <w:szCs w:val="20"/>
            </w:rPr>
          </w:rPrChange>
        </w:rPr>
        <w:t xml:space="preserve"> fitness apps</w:t>
      </w:r>
      <w:r w:rsidR="006C0E52" w:rsidRPr="00D437E4">
        <w:rPr>
          <w:rFonts w:ascii="Calibri" w:eastAsia="Times New Roman" w:hAnsi="Calibri" w:cs="Calibri"/>
          <w:color w:val="000000" w:themeColor="text1"/>
          <w:rPrChange w:id="147" w:author="Ellen O'Dwyer" w:date="2024-08-16T13:19:00Z" w16du:dateUtc="2024-08-16T03:19:00Z">
            <w:rPr>
              <w:rFonts w:ascii="Sennheiser Office" w:eastAsia="Times New Roman" w:hAnsi="Sennheiser Office" w:cs="Arial"/>
              <w:color w:val="000000" w:themeColor="text1"/>
              <w:sz w:val="20"/>
              <w:szCs w:val="20"/>
            </w:rPr>
          </w:rPrChange>
        </w:rPr>
        <w:t xml:space="preserve"> and devices</w:t>
      </w:r>
      <w:r w:rsidR="717AAD27" w:rsidRPr="00D437E4">
        <w:rPr>
          <w:rFonts w:ascii="Calibri" w:eastAsia="Times New Roman" w:hAnsi="Calibri" w:cs="Calibri"/>
          <w:color w:val="000000" w:themeColor="text1"/>
          <w:rPrChange w:id="148" w:author="Ellen O'Dwyer" w:date="2024-08-16T13:19:00Z" w16du:dateUtc="2024-08-16T03:19:00Z">
            <w:rPr>
              <w:rFonts w:ascii="Sennheiser Office" w:eastAsia="Times New Roman" w:hAnsi="Sennheiser Office" w:cs="Arial"/>
              <w:color w:val="000000" w:themeColor="text1"/>
              <w:sz w:val="20"/>
              <w:szCs w:val="20"/>
            </w:rPr>
          </w:rPrChange>
        </w:rPr>
        <w:t>.</w:t>
      </w:r>
      <w:r w:rsidR="00E753E5" w:rsidRPr="00D437E4">
        <w:rPr>
          <w:rFonts w:ascii="Calibri" w:eastAsia="Times New Roman" w:hAnsi="Calibri" w:cs="Calibri"/>
          <w:color w:val="000000" w:themeColor="text1"/>
          <w:rPrChange w:id="149"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00860FE5" w:rsidRPr="00D437E4">
        <w:rPr>
          <w:rFonts w:ascii="Calibri" w:eastAsia="Times New Roman" w:hAnsi="Calibri" w:cs="Calibri"/>
          <w:color w:val="000000" w:themeColor="text1"/>
          <w:rPrChange w:id="150" w:author="Ellen O'Dwyer" w:date="2024-08-16T13:19:00Z" w16du:dateUtc="2024-08-16T03:19:00Z">
            <w:rPr>
              <w:rFonts w:ascii="Sennheiser Office" w:eastAsia="Times New Roman" w:hAnsi="Sennheiser Office" w:cs="Arial"/>
              <w:color w:val="000000" w:themeColor="text1"/>
              <w:sz w:val="20"/>
              <w:szCs w:val="20"/>
            </w:rPr>
          </w:rPrChange>
        </w:rPr>
        <w:t>It’s no secret that the right playlist can make or break a workout</w:t>
      </w:r>
      <w:r w:rsidR="005C1342" w:rsidRPr="00D437E4">
        <w:rPr>
          <w:rFonts w:ascii="Calibri" w:eastAsia="Times New Roman" w:hAnsi="Calibri" w:cs="Calibri"/>
          <w:color w:val="000000" w:themeColor="text1"/>
          <w:rPrChange w:id="151" w:author="Ellen O'Dwyer" w:date="2024-08-16T13:19:00Z" w16du:dateUtc="2024-08-16T03:19:00Z">
            <w:rPr>
              <w:rFonts w:ascii="Sennheiser Office" w:eastAsia="Times New Roman" w:hAnsi="Sennheiser Office" w:cs="Arial"/>
              <w:color w:val="000000" w:themeColor="text1"/>
              <w:sz w:val="20"/>
              <w:szCs w:val="20"/>
            </w:rPr>
          </w:rPrChange>
        </w:rPr>
        <w:t>—a high-</w:t>
      </w:r>
      <w:r w:rsidR="00860FE5" w:rsidRPr="00D437E4">
        <w:rPr>
          <w:rFonts w:ascii="Calibri" w:eastAsia="Times New Roman" w:hAnsi="Calibri" w:cs="Calibri"/>
          <w:color w:val="000000" w:themeColor="text1"/>
          <w:rPrChange w:id="152" w:author="Ellen O'Dwyer" w:date="2024-08-16T13:19:00Z" w16du:dateUtc="2024-08-16T03:19:00Z">
            <w:rPr>
              <w:rFonts w:ascii="Sennheiser Office" w:eastAsia="Times New Roman" w:hAnsi="Sennheiser Office" w:cs="Arial"/>
              <w:color w:val="000000" w:themeColor="text1"/>
              <w:sz w:val="20"/>
              <w:szCs w:val="20"/>
            </w:rPr>
          </w:rPrChange>
        </w:rPr>
        <w:t>energy soundtrack can motivate when the finish line feels impossibly far. Now, the power of Sennheiser</w:t>
      </w:r>
      <w:r w:rsidR="04A05CE8" w:rsidRPr="00D437E4">
        <w:rPr>
          <w:rFonts w:ascii="Calibri" w:eastAsia="Times New Roman" w:hAnsi="Calibri" w:cs="Calibri"/>
          <w:color w:val="000000" w:themeColor="text1"/>
          <w:rPrChange w:id="153"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5B33466E" w:rsidRPr="00D437E4">
        <w:rPr>
          <w:rFonts w:ascii="Calibri" w:eastAsia="Times New Roman" w:hAnsi="Calibri" w:cs="Calibri"/>
          <w:color w:val="000000" w:themeColor="text1"/>
          <w:rPrChange w:id="154" w:author="Ellen O'Dwyer" w:date="2024-08-16T13:19:00Z" w16du:dateUtc="2024-08-16T03:19:00Z">
            <w:rPr>
              <w:rFonts w:ascii="Sennheiser Office" w:eastAsia="Times New Roman" w:hAnsi="Sennheiser Office" w:cs="Arial"/>
              <w:color w:val="000000" w:themeColor="text1"/>
              <w:sz w:val="20"/>
              <w:szCs w:val="20"/>
            </w:rPr>
          </w:rPrChange>
        </w:rPr>
        <w:t>S</w:t>
      </w:r>
      <w:r w:rsidR="00860FE5" w:rsidRPr="00D437E4">
        <w:rPr>
          <w:rFonts w:ascii="Calibri" w:eastAsia="Times New Roman" w:hAnsi="Calibri" w:cs="Calibri"/>
          <w:color w:val="000000" w:themeColor="text1"/>
          <w:rPrChange w:id="155" w:author="Ellen O'Dwyer" w:date="2024-08-16T13:19:00Z" w16du:dateUtc="2024-08-16T03:19:00Z">
            <w:rPr>
              <w:rFonts w:ascii="Sennheiser Office" w:eastAsia="Times New Roman" w:hAnsi="Sennheiser Office" w:cs="Arial"/>
              <w:color w:val="000000" w:themeColor="text1"/>
              <w:sz w:val="20"/>
              <w:szCs w:val="20"/>
            </w:rPr>
          </w:rPrChange>
        </w:rPr>
        <w:t xml:space="preserve">ound is </w:t>
      </w:r>
      <w:r w:rsidR="35B211E7" w:rsidRPr="00D437E4">
        <w:rPr>
          <w:rFonts w:ascii="Calibri" w:eastAsia="Times New Roman" w:hAnsi="Calibri" w:cs="Calibri"/>
          <w:color w:val="000000" w:themeColor="text1"/>
          <w:rPrChange w:id="156" w:author="Ellen O'Dwyer" w:date="2024-08-16T13:19:00Z" w16du:dateUtc="2024-08-16T03:19:00Z">
            <w:rPr>
              <w:rFonts w:ascii="Sennheiser Office" w:eastAsia="Times New Roman" w:hAnsi="Sennheiser Office" w:cs="Arial"/>
              <w:color w:val="000000" w:themeColor="text1"/>
              <w:sz w:val="20"/>
              <w:szCs w:val="20"/>
            </w:rPr>
          </w:rPrChange>
        </w:rPr>
        <w:t>optimi</w:t>
      </w:r>
      <w:ins w:id="157" w:author="Ellen O'Dwyer" w:date="2024-08-16T13:23:00Z" w16du:dateUtc="2024-08-16T03:23:00Z">
        <w:r w:rsidR="00D437E4">
          <w:rPr>
            <w:rFonts w:ascii="Calibri" w:eastAsia="Times New Roman" w:hAnsi="Calibri" w:cs="Calibri"/>
            <w:color w:val="000000" w:themeColor="text1"/>
          </w:rPr>
          <w:t>s</w:t>
        </w:r>
      </w:ins>
      <w:del w:id="158" w:author="Ellen O'Dwyer" w:date="2024-08-16T13:23:00Z" w16du:dateUtc="2024-08-16T03:23:00Z">
        <w:r w:rsidR="35B211E7" w:rsidRPr="00D437E4" w:rsidDel="00D437E4">
          <w:rPr>
            <w:rFonts w:ascii="Calibri" w:eastAsia="Times New Roman" w:hAnsi="Calibri" w:cs="Calibri"/>
            <w:color w:val="000000" w:themeColor="text1"/>
            <w:rPrChange w:id="159" w:author="Ellen O'Dwyer" w:date="2024-08-16T13:19:00Z" w16du:dateUtc="2024-08-16T03:19:00Z">
              <w:rPr>
                <w:rFonts w:ascii="Sennheiser Office" w:eastAsia="Times New Roman" w:hAnsi="Sennheiser Office" w:cs="Arial"/>
                <w:color w:val="000000" w:themeColor="text1"/>
                <w:sz w:val="20"/>
                <w:szCs w:val="20"/>
              </w:rPr>
            </w:rPrChange>
          </w:rPr>
          <w:delText>z</w:delText>
        </w:r>
      </w:del>
      <w:r w:rsidR="35B211E7" w:rsidRPr="00D437E4">
        <w:rPr>
          <w:rFonts w:ascii="Calibri" w:eastAsia="Times New Roman" w:hAnsi="Calibri" w:cs="Calibri"/>
          <w:color w:val="000000" w:themeColor="text1"/>
          <w:rPrChange w:id="160" w:author="Ellen O'Dwyer" w:date="2024-08-16T13:19:00Z" w16du:dateUtc="2024-08-16T03:19:00Z">
            <w:rPr>
              <w:rFonts w:ascii="Sennheiser Office" w:eastAsia="Times New Roman" w:hAnsi="Sennheiser Office" w:cs="Arial"/>
              <w:color w:val="000000" w:themeColor="text1"/>
              <w:sz w:val="20"/>
              <w:szCs w:val="20"/>
            </w:rPr>
          </w:rPrChange>
        </w:rPr>
        <w:t xml:space="preserve">ed </w:t>
      </w:r>
      <w:r w:rsidR="11F7A9ED" w:rsidRPr="00D437E4">
        <w:rPr>
          <w:rFonts w:ascii="Calibri" w:eastAsia="Times New Roman" w:hAnsi="Calibri" w:cs="Calibri"/>
          <w:color w:val="000000" w:themeColor="text1"/>
          <w:rPrChange w:id="161" w:author="Ellen O'Dwyer" w:date="2024-08-16T13:19:00Z" w16du:dateUtc="2024-08-16T03:19:00Z">
            <w:rPr>
              <w:rFonts w:ascii="Sennheiser Office" w:eastAsia="Times New Roman" w:hAnsi="Sennheiser Office" w:cs="Arial"/>
              <w:color w:val="000000" w:themeColor="text1"/>
              <w:sz w:val="20"/>
              <w:szCs w:val="20"/>
            </w:rPr>
          </w:rPrChange>
        </w:rPr>
        <w:t xml:space="preserve">for sports and </w:t>
      </w:r>
      <w:r w:rsidR="00860FE5" w:rsidRPr="00D437E4">
        <w:rPr>
          <w:rFonts w:ascii="Calibri" w:eastAsia="Times New Roman" w:hAnsi="Calibri" w:cs="Calibri"/>
          <w:color w:val="000000" w:themeColor="text1"/>
          <w:rPrChange w:id="162" w:author="Ellen O'Dwyer" w:date="2024-08-16T13:19:00Z" w16du:dateUtc="2024-08-16T03:19:00Z">
            <w:rPr>
              <w:rFonts w:ascii="Sennheiser Office" w:eastAsia="Times New Roman" w:hAnsi="Sennheiser Office" w:cs="Arial"/>
              <w:color w:val="000000" w:themeColor="text1"/>
              <w:sz w:val="20"/>
              <w:szCs w:val="20"/>
            </w:rPr>
          </w:rPrChange>
        </w:rPr>
        <w:t xml:space="preserve">supercharged with real-time </w:t>
      </w:r>
      <w:del w:id="163" w:author="Chau, Vicky" w:date="2024-02-02T12:02:00Z">
        <w:r w:rsidR="00860FE5" w:rsidRPr="00D437E4" w:rsidDel="00EB7C57">
          <w:rPr>
            <w:rFonts w:ascii="Calibri" w:eastAsia="Times New Roman" w:hAnsi="Calibri" w:cs="Calibri"/>
            <w:color w:val="000000" w:themeColor="text1"/>
            <w:rPrChange w:id="164" w:author="Ellen O'Dwyer" w:date="2024-08-16T13:19:00Z" w16du:dateUtc="2024-08-16T03:19:00Z">
              <w:rPr>
                <w:rFonts w:ascii="Sennheiser Office" w:eastAsia="Times New Roman" w:hAnsi="Sennheiser Office" w:cs="Arial"/>
                <w:color w:val="000000" w:themeColor="text1"/>
                <w:sz w:val="20"/>
                <w:szCs w:val="20"/>
              </w:rPr>
            </w:rPrChange>
          </w:rPr>
          <w:delText>biom</w:delText>
        </w:r>
        <w:r w:rsidR="00860FE5" w:rsidRPr="00D437E4" w:rsidDel="00EB7C57">
          <w:rPr>
            <w:rFonts w:ascii="Calibri" w:eastAsia="Sennheiser Office" w:hAnsi="Calibri" w:cs="Calibri"/>
            <w:color w:val="000000" w:themeColor="text1"/>
            <w:rPrChange w:id="165" w:author="Ellen O'Dwyer" w:date="2024-08-16T13:19:00Z" w16du:dateUtc="2024-08-16T03:19:00Z">
              <w:rPr>
                <w:rFonts w:ascii="Sennheiser Office" w:eastAsia="Sennheiser Office" w:hAnsi="Sennheiser Office" w:cs="Sennheiser Office"/>
                <w:color w:val="000000" w:themeColor="text1"/>
                <w:sz w:val="20"/>
                <w:szCs w:val="20"/>
              </w:rPr>
            </w:rPrChange>
          </w:rPr>
          <w:delText xml:space="preserve">etric </w:delText>
        </w:r>
      </w:del>
      <w:ins w:id="166" w:author="Chau, Vicky" w:date="2024-02-02T12:02:00Z">
        <w:r w:rsidR="00EB7C57" w:rsidRPr="00D437E4">
          <w:rPr>
            <w:rFonts w:ascii="Calibri" w:eastAsia="Times New Roman" w:hAnsi="Calibri" w:cs="Calibri"/>
            <w:color w:val="000000" w:themeColor="text1"/>
            <w:rPrChange w:id="167" w:author="Ellen O'Dwyer" w:date="2024-08-16T13:19:00Z" w16du:dateUtc="2024-08-16T03:19:00Z">
              <w:rPr>
                <w:rFonts w:ascii="Sennheiser Office" w:eastAsia="Times New Roman" w:hAnsi="Sennheiser Office" w:cs="Arial"/>
                <w:color w:val="000000" w:themeColor="text1"/>
                <w:sz w:val="20"/>
                <w:szCs w:val="20"/>
                <w:highlight w:val="yellow"/>
              </w:rPr>
            </w:rPrChange>
          </w:rPr>
          <w:t>performance tracking</w:t>
        </w:r>
        <w:r w:rsidR="00EB7C57" w:rsidRPr="00D437E4">
          <w:rPr>
            <w:rFonts w:ascii="Calibri" w:eastAsia="Times New Roman" w:hAnsi="Calibri" w:cs="Calibri"/>
            <w:color w:val="000000" w:themeColor="text1"/>
            <w:rPrChange w:id="168" w:author="Ellen O'Dwyer" w:date="2024-08-16T13:19:00Z" w16du:dateUtc="2024-08-16T03:19:00Z">
              <w:rPr>
                <w:rFonts w:ascii="Sennheiser Office" w:eastAsia="Times New Roman" w:hAnsi="Sennheiser Office" w:cs="Arial"/>
                <w:color w:val="000000" w:themeColor="text1"/>
                <w:sz w:val="20"/>
                <w:szCs w:val="20"/>
              </w:rPr>
            </w:rPrChange>
          </w:rPr>
          <w:t xml:space="preserve"> data</w:t>
        </w:r>
        <w:r w:rsidR="00EB7C57" w:rsidRPr="00D437E4">
          <w:rPr>
            <w:rFonts w:ascii="Calibri" w:eastAsia="Sennheiser Office" w:hAnsi="Calibri" w:cs="Calibri"/>
            <w:color w:val="000000" w:themeColor="text1"/>
            <w:rPrChange w:id="169"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 </w:t>
        </w:r>
      </w:ins>
      <w:r w:rsidR="00860FE5" w:rsidRPr="00D437E4">
        <w:rPr>
          <w:rFonts w:ascii="Calibri" w:eastAsia="Sennheiser Office" w:hAnsi="Calibri" w:cs="Calibri"/>
          <w:color w:val="000000" w:themeColor="text1"/>
          <w:rPrChange w:id="170" w:author="Ellen O'Dwyer" w:date="2024-08-16T13:19:00Z" w16du:dateUtc="2024-08-16T03:19:00Z">
            <w:rPr>
              <w:rFonts w:ascii="Sennheiser Office" w:eastAsia="Sennheiser Office" w:hAnsi="Sennheiser Office" w:cs="Sennheiser Office"/>
              <w:color w:val="000000" w:themeColor="text1"/>
              <w:sz w:val="20"/>
              <w:szCs w:val="20"/>
            </w:rPr>
          </w:rPrChange>
        </w:rPr>
        <w:t>feedback for workouts that are far more efficient than a pure</w:t>
      </w:r>
      <w:r w:rsidR="002C6B0D" w:rsidRPr="00D437E4">
        <w:rPr>
          <w:rFonts w:ascii="Calibri" w:eastAsia="Sennheiser Office" w:hAnsi="Calibri" w:cs="Calibri"/>
          <w:color w:val="000000" w:themeColor="text1"/>
          <w:rPrChange w:id="171" w:author="Ellen O'Dwyer" w:date="2024-08-16T13:19:00Z" w16du:dateUtc="2024-08-16T03:19:00Z">
            <w:rPr>
              <w:rFonts w:ascii="Sennheiser Office" w:eastAsia="Sennheiser Office" w:hAnsi="Sennheiser Office" w:cs="Sennheiser Office"/>
              <w:color w:val="000000" w:themeColor="text1"/>
              <w:sz w:val="20"/>
              <w:szCs w:val="20"/>
            </w:rPr>
          </w:rPrChange>
        </w:rPr>
        <w:t>-</w:t>
      </w:r>
      <w:r w:rsidR="00860FE5" w:rsidRPr="00D437E4">
        <w:rPr>
          <w:rFonts w:ascii="Calibri" w:eastAsia="Sennheiser Office" w:hAnsi="Calibri" w:cs="Calibri"/>
          <w:color w:val="000000" w:themeColor="text1"/>
          <w:rPrChange w:id="172" w:author="Ellen O'Dwyer" w:date="2024-08-16T13:19:00Z" w16du:dateUtc="2024-08-16T03:19:00Z">
            <w:rPr>
              <w:rFonts w:ascii="Sennheiser Office" w:eastAsia="Sennheiser Office" w:hAnsi="Sennheiser Office" w:cs="Sennheiser Office"/>
              <w:color w:val="000000" w:themeColor="text1"/>
              <w:sz w:val="20"/>
              <w:szCs w:val="20"/>
            </w:rPr>
          </w:rPrChange>
        </w:rPr>
        <w:t>adrenaline approach.</w:t>
      </w:r>
      <w:r w:rsidR="003B6E93" w:rsidRPr="00D437E4">
        <w:rPr>
          <w:rFonts w:ascii="Calibri" w:eastAsia="Sennheiser Office" w:hAnsi="Calibri" w:cs="Calibri"/>
          <w:color w:val="000000" w:themeColor="text1"/>
          <w:rPrChange w:id="173"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 </w:t>
      </w:r>
      <w:r w:rsidR="009C4905" w:rsidRPr="00D437E4">
        <w:rPr>
          <w:rFonts w:ascii="Calibri" w:eastAsia="Segoe UI" w:hAnsi="Calibri" w:cs="Calibri"/>
          <w:color w:val="000000" w:themeColor="text1"/>
          <w:rPrChange w:id="174" w:author="Ellen O'Dwyer" w:date="2024-08-16T13:19:00Z" w16du:dateUtc="2024-08-16T03:19:00Z">
            <w:rPr>
              <w:rFonts w:ascii="Segoe UI" w:eastAsia="Segoe UI" w:hAnsi="Segoe UI" w:cs="Segoe UI"/>
              <w:color w:val="000000" w:themeColor="text1"/>
              <w:sz w:val="18"/>
              <w:szCs w:val="18"/>
            </w:rPr>
          </w:rPrChange>
        </w:rPr>
        <w:t>As</w:t>
      </w:r>
      <w:r w:rsidR="009C4905" w:rsidRPr="00D437E4">
        <w:rPr>
          <w:rFonts w:ascii="Calibri" w:eastAsia="Segoe UI" w:hAnsi="Calibri" w:cs="Calibri"/>
          <w:b/>
          <w:bCs/>
          <w:color w:val="000000" w:themeColor="text1"/>
          <w:rPrChange w:id="175" w:author="Ellen O'Dwyer" w:date="2024-08-16T13:19:00Z" w16du:dateUtc="2024-08-16T03:19:00Z">
            <w:rPr>
              <w:rFonts w:ascii="Segoe UI" w:eastAsia="Segoe UI" w:hAnsi="Segoe UI" w:cs="Segoe UI"/>
              <w:b/>
              <w:bCs/>
              <w:color w:val="000000" w:themeColor="text1"/>
              <w:sz w:val="18"/>
              <w:szCs w:val="18"/>
            </w:rPr>
          </w:rPrChange>
        </w:rPr>
        <w:t xml:space="preserve"> </w:t>
      </w:r>
      <w:r w:rsidR="009C4905" w:rsidRPr="00D437E4">
        <w:rPr>
          <w:rFonts w:ascii="Calibri" w:eastAsia="Sennheiser Office" w:hAnsi="Calibri" w:cs="Calibri"/>
          <w:color w:val="000000" w:themeColor="text1"/>
          <w:rPrChange w:id="176" w:author="Ellen O'Dwyer" w:date="2024-08-16T13:19:00Z" w16du:dateUtc="2024-08-16T03:19:00Z">
            <w:rPr>
              <w:rFonts w:ascii="Sennheiser Office" w:eastAsia="Sennheiser Office" w:hAnsi="Sennheiser Office" w:cs="Sennheiser Office"/>
              <w:color w:val="000000" w:themeColor="text1"/>
              <w:sz w:val="20"/>
              <w:szCs w:val="20"/>
            </w:rPr>
          </w:rPrChange>
        </w:rPr>
        <w:t>t</w:t>
      </w:r>
      <w:r w:rsidR="0D97EBE4" w:rsidRPr="00D437E4">
        <w:rPr>
          <w:rFonts w:ascii="Calibri" w:eastAsia="Sennheiser Office" w:hAnsi="Calibri" w:cs="Calibri"/>
          <w:color w:val="000000" w:themeColor="text1"/>
          <w:rPrChange w:id="177" w:author="Ellen O'Dwyer" w:date="2024-08-16T13:19:00Z" w16du:dateUtc="2024-08-16T03:19:00Z">
            <w:rPr>
              <w:rFonts w:ascii="Sennheiser Office" w:eastAsia="Sennheiser Office" w:hAnsi="Sennheiser Office" w:cs="Sennheiser Office"/>
              <w:color w:val="000000" w:themeColor="text1"/>
              <w:sz w:val="20"/>
              <w:szCs w:val="20"/>
            </w:rPr>
          </w:rPrChange>
        </w:rPr>
        <w:t>he inner ear is an optimal</w:t>
      </w:r>
      <w:r w:rsidR="00FB6EF0" w:rsidRPr="00D437E4">
        <w:rPr>
          <w:rFonts w:ascii="Calibri" w:eastAsia="Sennheiser Office" w:hAnsi="Calibri" w:cs="Calibri"/>
          <w:color w:val="000000" w:themeColor="text1"/>
          <w:rPrChange w:id="178" w:author="Ellen O'Dwyer" w:date="2024-08-16T13:19:00Z" w16du:dateUtc="2024-08-16T03:19:00Z">
            <w:rPr>
              <w:rFonts w:ascii="Sennheiser Office" w:eastAsia="Sennheiser Office" w:hAnsi="Sennheiser Office" w:cs="Sennheiser Office"/>
              <w:color w:val="000000" w:themeColor="text1"/>
              <w:sz w:val="20"/>
              <w:szCs w:val="20"/>
            </w:rPr>
          </w:rPrChange>
        </w:rPr>
        <w:t>,</w:t>
      </w:r>
      <w:r w:rsidR="0D97EBE4" w:rsidRPr="00D437E4">
        <w:rPr>
          <w:rFonts w:ascii="Calibri" w:eastAsia="Sennheiser Office" w:hAnsi="Calibri" w:cs="Calibri"/>
          <w:color w:val="000000" w:themeColor="text1"/>
          <w:rPrChange w:id="179"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 dark location with a low degree of light pollution and</w:t>
      </w:r>
      <w:r w:rsidR="003B6E93" w:rsidRPr="00D437E4">
        <w:rPr>
          <w:rFonts w:ascii="Calibri" w:eastAsia="Sennheiser Office" w:hAnsi="Calibri" w:cs="Calibri"/>
          <w:color w:val="000000" w:themeColor="text1"/>
          <w:rPrChange w:id="180"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 is one of the most stable areas of </w:t>
      </w:r>
      <w:r w:rsidR="003B6E93" w:rsidRPr="00D437E4">
        <w:rPr>
          <w:rFonts w:ascii="Calibri" w:eastAsia="Sennheiser Office" w:hAnsi="Calibri" w:cs="Calibri"/>
          <w:color w:val="000000" w:themeColor="text1"/>
          <w:rPrChange w:id="181" w:author="Ellen O'Dwyer" w:date="2024-08-16T13:19:00Z" w16du:dateUtc="2024-08-16T03:19:00Z">
            <w:rPr>
              <w:rFonts w:ascii="Sennheiser Office" w:eastAsia="Sennheiser Office" w:hAnsi="Sennheiser Office" w:cs="Sennheiser Office"/>
              <w:color w:val="000000" w:themeColor="text1"/>
              <w:sz w:val="20"/>
              <w:szCs w:val="20"/>
            </w:rPr>
          </w:rPrChange>
        </w:rPr>
        <w:lastRenderedPageBreak/>
        <w:t xml:space="preserve">the body during physical activity, MOMENTUM Sport can offer consistent </w:t>
      </w:r>
      <w:ins w:id="182" w:author="Chau, Vicky" w:date="2024-02-02T12:02:00Z">
        <w:r w:rsidR="00EB7C57" w:rsidRPr="00D437E4">
          <w:rPr>
            <w:rFonts w:ascii="Calibri" w:eastAsia="Times New Roman" w:hAnsi="Calibri" w:cs="Calibri"/>
            <w:color w:val="000000" w:themeColor="text1"/>
            <w:rPrChange w:id="183" w:author="Ellen O'Dwyer" w:date="2024-08-16T13:19:00Z" w16du:dateUtc="2024-08-16T03:19:00Z">
              <w:rPr>
                <w:rFonts w:ascii="Sennheiser Office" w:eastAsia="Times New Roman" w:hAnsi="Sennheiser Office" w:cs="Arial"/>
                <w:color w:val="000000" w:themeColor="text1"/>
                <w:sz w:val="20"/>
                <w:szCs w:val="20"/>
                <w:highlight w:val="yellow"/>
              </w:rPr>
            </w:rPrChange>
          </w:rPr>
          <w:t>performance tracking data</w:t>
        </w:r>
      </w:ins>
      <w:del w:id="184" w:author="Chau, Vicky" w:date="2024-02-02T12:02:00Z">
        <w:r w:rsidR="003B6E93" w:rsidRPr="00D437E4" w:rsidDel="00EB7C57">
          <w:rPr>
            <w:rFonts w:ascii="Calibri" w:eastAsia="Sennheiser Office" w:hAnsi="Calibri" w:cs="Calibri"/>
            <w:color w:val="000000" w:themeColor="text1"/>
            <w:rPrChange w:id="185" w:author="Ellen O'Dwyer" w:date="2024-08-16T13:19:00Z" w16du:dateUtc="2024-08-16T03:19:00Z">
              <w:rPr>
                <w:rFonts w:ascii="Sennheiser Office" w:eastAsia="Sennheiser Office" w:hAnsi="Sennheiser Office" w:cs="Sennheiser Office"/>
                <w:color w:val="000000" w:themeColor="text1"/>
                <w:sz w:val="20"/>
                <w:szCs w:val="20"/>
              </w:rPr>
            </w:rPrChange>
          </w:rPr>
          <w:delText>biometrics</w:delText>
        </w:r>
      </w:del>
      <w:r w:rsidR="003B6E93" w:rsidRPr="00D437E4">
        <w:rPr>
          <w:rFonts w:ascii="Calibri" w:eastAsia="Sennheiser Office" w:hAnsi="Calibri" w:cs="Calibri"/>
          <w:color w:val="000000" w:themeColor="text1"/>
          <w:rPrChange w:id="186"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 even at the peak of </w:t>
      </w:r>
      <w:r w:rsidR="60F5FC62" w:rsidRPr="00D437E4">
        <w:rPr>
          <w:rFonts w:ascii="Calibri" w:eastAsia="Sennheiser Office" w:hAnsi="Calibri" w:cs="Calibri"/>
          <w:color w:val="000000" w:themeColor="text1"/>
          <w:rPrChange w:id="187"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a </w:t>
      </w:r>
      <w:r w:rsidR="00594F61" w:rsidRPr="00D437E4">
        <w:rPr>
          <w:rFonts w:ascii="Calibri" w:eastAsia="Sennheiser Office" w:hAnsi="Calibri" w:cs="Calibri"/>
          <w:color w:val="000000" w:themeColor="text1"/>
          <w:rPrChange w:id="188" w:author="Ellen O'Dwyer" w:date="2024-08-16T13:19:00Z" w16du:dateUtc="2024-08-16T03:19:00Z">
            <w:rPr>
              <w:rFonts w:ascii="Sennheiser Office" w:eastAsia="Sennheiser Office" w:hAnsi="Sennheiser Office" w:cs="Sennheiser Office"/>
              <w:color w:val="000000" w:themeColor="text1"/>
              <w:sz w:val="20"/>
              <w:szCs w:val="20"/>
            </w:rPr>
          </w:rPrChange>
        </w:rPr>
        <w:t>workout</w:t>
      </w:r>
      <w:r w:rsidR="003B6E93" w:rsidRPr="00D437E4">
        <w:rPr>
          <w:rFonts w:ascii="Calibri" w:eastAsia="Sennheiser Office" w:hAnsi="Calibri" w:cs="Calibri"/>
          <w:color w:val="000000" w:themeColor="text1"/>
          <w:rPrChange w:id="189" w:author="Ellen O'Dwyer" w:date="2024-08-16T13:19:00Z" w16du:dateUtc="2024-08-16T03:19:00Z">
            <w:rPr>
              <w:rFonts w:ascii="Sennheiser Office" w:eastAsia="Sennheiser Office" w:hAnsi="Sennheiser Office" w:cs="Sennheiser Office"/>
              <w:color w:val="000000" w:themeColor="text1"/>
              <w:sz w:val="20"/>
              <w:szCs w:val="20"/>
            </w:rPr>
          </w:rPrChange>
        </w:rPr>
        <w:t>.</w:t>
      </w:r>
      <w:r w:rsidR="001D27DF" w:rsidRPr="00D437E4">
        <w:rPr>
          <w:rFonts w:ascii="Calibri" w:eastAsia="Sennheiser Office" w:hAnsi="Calibri" w:cs="Calibri"/>
          <w:color w:val="000000" w:themeColor="text1"/>
          <w:rPrChange w:id="190" w:author="Ellen O'Dwyer" w:date="2024-08-16T13:19:00Z" w16du:dateUtc="2024-08-16T03:19:00Z">
            <w:rPr>
              <w:rFonts w:ascii="Sennheiser Office" w:eastAsia="Sennheiser Office" w:hAnsi="Sennheiser Office" w:cs="Sennheiser Office"/>
              <w:color w:val="000000" w:themeColor="text1"/>
              <w:sz w:val="20"/>
              <w:szCs w:val="20"/>
            </w:rPr>
          </w:rPrChange>
        </w:rPr>
        <w:t xml:space="preserve"> </w:t>
      </w:r>
    </w:p>
    <w:p w14:paraId="44013B97" w14:textId="0AFFD8E5" w:rsidR="00211DCC" w:rsidRPr="00D437E4" w:rsidRDefault="00FE6940" w:rsidP="69985201">
      <w:pPr>
        <w:shd w:val="clear" w:color="auto" w:fill="FFFFFF" w:themeFill="background1"/>
        <w:spacing w:before="360" w:after="360" w:line="240" w:lineRule="auto"/>
        <w:rPr>
          <w:rFonts w:ascii="Calibri" w:eastAsia="Times New Roman" w:hAnsi="Calibri" w:cs="Calibri"/>
          <w:color w:val="1F1F1F"/>
          <w:rPrChange w:id="191" w:author="Ellen O'Dwyer" w:date="2024-08-16T13:19:00Z" w16du:dateUtc="2024-08-16T03:19:00Z">
            <w:rPr>
              <w:rFonts w:ascii="Sennheiser Office" w:eastAsia="Times New Roman" w:hAnsi="Sennheiser Office" w:cs="Arial"/>
              <w:color w:val="1F1F1F"/>
              <w:sz w:val="20"/>
              <w:szCs w:val="20"/>
            </w:rPr>
          </w:rPrChange>
        </w:rPr>
      </w:pPr>
      <w:del w:id="192" w:author="Chau, Vicky" w:date="2024-03-06T10:34:00Z">
        <w:r w:rsidRPr="00D437E4" w:rsidDel="00313C1D">
          <w:rPr>
            <w:rFonts w:ascii="Calibri" w:eastAsia="Times New Roman" w:hAnsi="Calibri" w:cs="Calibri"/>
            <w:color w:val="1F1F1F"/>
            <w:rPrChange w:id="193" w:author="Ellen O'Dwyer" w:date="2024-08-16T13:19:00Z" w16du:dateUtc="2024-08-16T03:19:00Z">
              <w:rPr>
                <w:rFonts w:ascii="Sennheiser Office" w:eastAsia="Times New Roman" w:hAnsi="Sennheiser Office" w:cs="Arial"/>
                <w:noProof/>
                <w:color w:val="1F1F1F"/>
                <w:sz w:val="20"/>
                <w:szCs w:val="20"/>
              </w:rPr>
            </w:rPrChange>
          </w:rPr>
          <w:drawing>
            <wp:anchor distT="0" distB="0" distL="114300" distR="114300" simplePos="0" relativeHeight="251658242" behindDoc="0" locked="0" layoutInCell="1" allowOverlap="1" wp14:anchorId="7B21BB1B" wp14:editId="3B710DB9">
              <wp:simplePos x="0" y="0"/>
              <wp:positionH relativeFrom="margin">
                <wp:posOffset>274320</wp:posOffset>
              </wp:positionH>
              <wp:positionV relativeFrom="paragraph">
                <wp:posOffset>1424940</wp:posOffset>
              </wp:positionV>
              <wp:extent cx="4739640" cy="4063365"/>
              <wp:effectExtent l="0" t="0" r="3810" b="0"/>
              <wp:wrapTopAndBottom/>
              <wp:docPr id="2" name="Picture 2" descr="A pair of grey ear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air of grey earphones&#10;&#10;Description automatically generated"/>
                      <pic:cNvPicPr/>
                    </pic:nvPicPr>
                    <pic:blipFill rotWithShape="1">
                      <a:blip r:embed="rId10" cstate="print">
                        <a:extLst>
                          <a:ext uri="{28A0092B-C50C-407E-A947-70E740481C1C}">
                            <a14:useLocalDpi xmlns:a14="http://schemas.microsoft.com/office/drawing/2010/main" val="0"/>
                          </a:ext>
                        </a:extLst>
                      </a:blip>
                      <a:srcRect t="6250" b="8013"/>
                      <a:stretch/>
                    </pic:blipFill>
                    <pic:spPr bwMode="auto">
                      <a:xfrm>
                        <a:off x="0" y="0"/>
                        <a:ext cx="4739640" cy="40633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r w:rsidR="45E7CC93" w:rsidRPr="00D437E4">
        <w:rPr>
          <w:rFonts w:ascii="Calibri" w:eastAsia="Times New Roman" w:hAnsi="Calibri" w:cs="Calibri"/>
          <w:color w:val="1F1F1F"/>
          <w:rPrChange w:id="194" w:author="Ellen O'Dwyer" w:date="2024-08-16T13:19:00Z" w16du:dateUtc="2024-08-16T03:19:00Z">
            <w:rPr>
              <w:rFonts w:ascii="Sennheiser Office" w:eastAsia="Times New Roman" w:hAnsi="Sennheiser Office" w:cs="Arial"/>
              <w:color w:val="1F1F1F"/>
              <w:sz w:val="20"/>
              <w:szCs w:val="20"/>
            </w:rPr>
          </w:rPrChange>
        </w:rPr>
        <w:t>In</w:t>
      </w:r>
      <w:r w:rsidR="46AAE2EB" w:rsidRPr="00D437E4">
        <w:rPr>
          <w:rFonts w:ascii="Calibri" w:eastAsia="Times New Roman" w:hAnsi="Calibri" w:cs="Calibri"/>
          <w:color w:val="1F1F1F"/>
          <w:rPrChange w:id="195" w:author="Ellen O'Dwyer" w:date="2024-08-16T13:19:00Z" w16du:dateUtc="2024-08-16T03:19:00Z">
            <w:rPr>
              <w:rFonts w:ascii="Sennheiser Office" w:eastAsia="Times New Roman" w:hAnsi="Sennheiser Office" w:cs="Arial"/>
              <w:color w:val="1F1F1F"/>
              <w:sz w:val="20"/>
              <w:szCs w:val="20"/>
            </w:rPr>
          </w:rPrChange>
        </w:rPr>
        <w:t>-ear</w:t>
      </w:r>
      <w:r w:rsidR="063D8181" w:rsidRPr="00D437E4">
        <w:rPr>
          <w:rFonts w:ascii="Calibri" w:eastAsia="Times New Roman" w:hAnsi="Calibri" w:cs="Calibri"/>
          <w:color w:val="1F1F1F"/>
          <w:rPrChange w:id="196" w:author="Ellen O'Dwyer" w:date="2024-08-16T13:19:00Z" w16du:dateUtc="2024-08-16T03:19:00Z">
            <w:rPr>
              <w:rFonts w:ascii="Sennheiser Office" w:eastAsia="Times New Roman" w:hAnsi="Sennheiser Office" w:cs="Arial"/>
              <w:color w:val="1F1F1F"/>
              <w:sz w:val="20"/>
              <w:szCs w:val="20"/>
            </w:rPr>
          </w:rPrChange>
        </w:rPr>
        <w:t xml:space="preserve"> </w:t>
      </w:r>
      <w:r w:rsidR="46AAE2EB" w:rsidRPr="00D437E4">
        <w:rPr>
          <w:rFonts w:ascii="Calibri" w:eastAsia="Times New Roman" w:hAnsi="Calibri" w:cs="Calibri"/>
          <w:color w:val="1F1F1F"/>
          <w:rPrChange w:id="197" w:author="Ellen O'Dwyer" w:date="2024-08-16T13:19:00Z" w16du:dateUtc="2024-08-16T03:19:00Z">
            <w:rPr>
              <w:rFonts w:ascii="Sennheiser Office" w:eastAsia="Times New Roman" w:hAnsi="Sennheiser Office" w:cs="Arial"/>
              <w:color w:val="1F1F1F"/>
              <w:sz w:val="20"/>
              <w:szCs w:val="20"/>
            </w:rPr>
          </w:rPrChange>
        </w:rPr>
        <w:t xml:space="preserve">temperature readings </w:t>
      </w:r>
      <w:r w:rsidR="607F6C7B" w:rsidRPr="00D437E4">
        <w:rPr>
          <w:rFonts w:ascii="Calibri" w:eastAsia="Times New Roman" w:hAnsi="Calibri" w:cs="Calibri"/>
          <w:color w:val="1F1F1F"/>
          <w:rPrChange w:id="198" w:author="Ellen O'Dwyer" w:date="2024-08-16T13:19:00Z" w16du:dateUtc="2024-08-16T03:19:00Z">
            <w:rPr>
              <w:rFonts w:ascii="Sennheiser Office" w:eastAsia="Times New Roman" w:hAnsi="Sennheiser Office" w:cs="Arial"/>
              <w:color w:val="1F1F1F"/>
              <w:sz w:val="20"/>
              <w:szCs w:val="20"/>
            </w:rPr>
          </w:rPrChange>
        </w:rPr>
        <w:t>are</w:t>
      </w:r>
      <w:r w:rsidR="6F29E5F8" w:rsidRPr="00D437E4">
        <w:rPr>
          <w:rFonts w:ascii="Calibri" w:eastAsia="Times New Roman" w:hAnsi="Calibri" w:cs="Calibri"/>
          <w:color w:val="1F1F1F"/>
          <w:rPrChange w:id="199" w:author="Ellen O'Dwyer" w:date="2024-08-16T13:19:00Z" w16du:dateUtc="2024-08-16T03:19:00Z">
            <w:rPr>
              <w:rFonts w:ascii="Sennheiser Office" w:eastAsia="Times New Roman" w:hAnsi="Sennheiser Office" w:cs="Arial"/>
              <w:color w:val="1F1F1F"/>
              <w:sz w:val="20"/>
              <w:szCs w:val="20"/>
            </w:rPr>
          </w:rPrChange>
        </w:rPr>
        <w:t xml:space="preserve"> </w:t>
      </w:r>
      <w:r w:rsidR="448428D0" w:rsidRPr="00D437E4">
        <w:rPr>
          <w:rFonts w:ascii="Calibri" w:eastAsia="Times New Roman" w:hAnsi="Calibri" w:cs="Calibri"/>
          <w:color w:val="1F1F1F"/>
          <w:rPrChange w:id="200" w:author="Ellen O'Dwyer" w:date="2024-08-16T13:19:00Z" w16du:dateUtc="2024-08-16T03:19:00Z">
            <w:rPr>
              <w:rFonts w:ascii="Sennheiser Office" w:eastAsia="Times New Roman" w:hAnsi="Sennheiser Office" w:cs="Arial"/>
              <w:color w:val="1F1F1F"/>
              <w:sz w:val="20"/>
              <w:szCs w:val="20"/>
            </w:rPr>
          </w:rPrChange>
        </w:rPr>
        <w:t xml:space="preserve">also </w:t>
      </w:r>
      <w:r w:rsidR="46AAE2EB" w:rsidRPr="00D437E4">
        <w:rPr>
          <w:rFonts w:ascii="Calibri" w:eastAsia="Times New Roman" w:hAnsi="Calibri" w:cs="Calibri"/>
          <w:color w:val="1F1F1F"/>
          <w:rPrChange w:id="201" w:author="Ellen O'Dwyer" w:date="2024-08-16T13:19:00Z" w16du:dateUtc="2024-08-16T03:19:00Z">
            <w:rPr>
              <w:rFonts w:ascii="Sennheiser Office" w:eastAsia="Times New Roman" w:hAnsi="Sennheiser Office" w:cs="Arial"/>
              <w:color w:val="1F1F1F"/>
              <w:sz w:val="20"/>
              <w:szCs w:val="20"/>
            </w:rPr>
          </w:rPrChange>
        </w:rPr>
        <w:t>more accurate than wrist-skin</w:t>
      </w:r>
      <w:r w:rsidR="370B88DF" w:rsidRPr="00D437E4">
        <w:rPr>
          <w:rFonts w:ascii="Calibri" w:eastAsia="Times New Roman" w:hAnsi="Calibri" w:cs="Calibri"/>
          <w:color w:val="1F1F1F"/>
          <w:rPrChange w:id="202" w:author="Ellen O'Dwyer" w:date="2024-08-16T13:19:00Z" w16du:dateUtc="2024-08-16T03:19:00Z">
            <w:rPr>
              <w:rFonts w:ascii="Sennheiser Office" w:eastAsia="Times New Roman" w:hAnsi="Sennheiser Office" w:cs="Arial"/>
              <w:color w:val="1F1F1F"/>
              <w:sz w:val="20"/>
              <w:szCs w:val="20"/>
            </w:rPr>
          </w:rPrChange>
        </w:rPr>
        <w:t xml:space="preserve"> measurements</w:t>
      </w:r>
      <w:r w:rsidR="008F26E2" w:rsidRPr="00D437E4">
        <w:rPr>
          <w:rFonts w:ascii="Calibri" w:eastAsia="Times New Roman" w:hAnsi="Calibri" w:cs="Calibri"/>
          <w:color w:val="1F1F1F"/>
          <w:rPrChange w:id="203" w:author="Ellen O'Dwyer" w:date="2024-08-16T13:19:00Z" w16du:dateUtc="2024-08-16T03:19:00Z">
            <w:rPr>
              <w:rFonts w:ascii="Sennheiser Office" w:eastAsia="Times New Roman" w:hAnsi="Sennheiser Office" w:cs="Arial"/>
              <w:color w:val="1F1F1F"/>
              <w:sz w:val="20"/>
              <w:szCs w:val="20"/>
            </w:rPr>
          </w:rPrChange>
        </w:rPr>
        <w:t>;</w:t>
      </w:r>
      <w:r w:rsidR="063D8181" w:rsidRPr="00D437E4">
        <w:rPr>
          <w:rFonts w:ascii="Calibri" w:eastAsia="Times New Roman" w:hAnsi="Calibri" w:cs="Calibri"/>
          <w:color w:val="1F1F1F"/>
          <w:rPrChange w:id="204" w:author="Ellen O'Dwyer" w:date="2024-08-16T13:19:00Z" w16du:dateUtc="2024-08-16T03:19:00Z">
            <w:rPr>
              <w:rFonts w:ascii="Sennheiser Office" w:eastAsia="Times New Roman" w:hAnsi="Sennheiser Office" w:cs="Arial"/>
              <w:color w:val="1F1F1F"/>
              <w:sz w:val="20"/>
              <w:szCs w:val="20"/>
            </w:rPr>
          </w:rPrChange>
        </w:rPr>
        <w:t xml:space="preserve"> the MOMENTUM Sport wearer can </w:t>
      </w:r>
      <w:r w:rsidR="083CB8FC" w:rsidRPr="00D437E4">
        <w:rPr>
          <w:rFonts w:ascii="Calibri" w:eastAsia="Times New Roman" w:hAnsi="Calibri" w:cs="Calibri"/>
          <w:color w:val="1F1F1F"/>
          <w:rPrChange w:id="205" w:author="Ellen O'Dwyer" w:date="2024-08-16T13:19:00Z" w16du:dateUtc="2024-08-16T03:19:00Z">
            <w:rPr>
              <w:rFonts w:ascii="Sennheiser Office" w:eastAsia="Times New Roman" w:hAnsi="Sennheiser Office" w:cs="Arial"/>
              <w:color w:val="1F1F1F"/>
              <w:sz w:val="20"/>
              <w:szCs w:val="20"/>
            </w:rPr>
          </w:rPrChange>
        </w:rPr>
        <w:t xml:space="preserve">closely </w:t>
      </w:r>
      <w:r w:rsidR="063D8181" w:rsidRPr="00D437E4">
        <w:rPr>
          <w:rFonts w:ascii="Calibri" w:eastAsia="Times New Roman" w:hAnsi="Calibri" w:cs="Calibri"/>
          <w:color w:val="1F1F1F"/>
          <w:rPrChange w:id="206" w:author="Ellen O'Dwyer" w:date="2024-08-16T13:19:00Z" w16du:dateUtc="2024-08-16T03:19:00Z">
            <w:rPr>
              <w:rFonts w:ascii="Sennheiser Office" w:eastAsia="Times New Roman" w:hAnsi="Sennheiser Office" w:cs="Arial"/>
              <w:color w:val="1F1F1F"/>
              <w:sz w:val="20"/>
              <w:szCs w:val="20"/>
            </w:rPr>
          </w:rPrChange>
        </w:rPr>
        <w:t>monitor their</w:t>
      </w:r>
      <w:r w:rsidR="0D727FF7" w:rsidRPr="00D437E4">
        <w:rPr>
          <w:rFonts w:ascii="Calibri" w:eastAsia="Times New Roman" w:hAnsi="Calibri" w:cs="Calibri"/>
          <w:color w:val="1F1F1F"/>
          <w:rPrChange w:id="207" w:author="Ellen O'Dwyer" w:date="2024-08-16T13:19:00Z" w16du:dateUtc="2024-08-16T03:19:00Z">
            <w:rPr>
              <w:rFonts w:ascii="Sennheiser Office" w:eastAsia="Times New Roman" w:hAnsi="Sennheiser Office" w:cs="Arial"/>
              <w:color w:val="1F1F1F"/>
              <w:sz w:val="20"/>
              <w:szCs w:val="20"/>
            </w:rPr>
          </w:rPrChange>
        </w:rPr>
        <w:t xml:space="preserve"> </w:t>
      </w:r>
      <w:r w:rsidR="063D8181" w:rsidRPr="00D437E4">
        <w:rPr>
          <w:rFonts w:ascii="Calibri" w:eastAsia="Times New Roman" w:hAnsi="Calibri" w:cs="Calibri"/>
          <w:color w:val="1F1F1F"/>
          <w:rPrChange w:id="208" w:author="Ellen O'Dwyer" w:date="2024-08-16T13:19:00Z" w16du:dateUtc="2024-08-16T03:19:00Z">
            <w:rPr>
              <w:rFonts w:ascii="Sennheiser Office" w:eastAsia="Times New Roman" w:hAnsi="Sennheiser Office" w:cs="Arial"/>
              <w:color w:val="1F1F1F"/>
              <w:sz w:val="20"/>
              <w:szCs w:val="20"/>
            </w:rPr>
          </w:rPrChange>
        </w:rPr>
        <w:t>body temperature</w:t>
      </w:r>
      <w:r w:rsidR="083CB8FC" w:rsidRPr="00D437E4">
        <w:rPr>
          <w:rFonts w:ascii="Calibri" w:eastAsia="Times New Roman" w:hAnsi="Calibri" w:cs="Calibri"/>
          <w:color w:val="1F1F1F"/>
          <w:rPrChange w:id="209" w:author="Ellen O'Dwyer" w:date="2024-08-16T13:19:00Z" w16du:dateUtc="2024-08-16T03:19:00Z">
            <w:rPr>
              <w:rFonts w:ascii="Sennheiser Office" w:eastAsia="Times New Roman" w:hAnsi="Sennheiser Office" w:cs="Arial"/>
              <w:color w:val="1F1F1F"/>
              <w:sz w:val="20"/>
              <w:szCs w:val="20"/>
            </w:rPr>
          </w:rPrChange>
        </w:rPr>
        <w:t>—within +/- 0.3 degrees Celsius</w:t>
      </w:r>
      <w:r w:rsidR="71982333" w:rsidRPr="00D437E4">
        <w:rPr>
          <w:rFonts w:ascii="Calibri" w:eastAsia="Times New Roman" w:hAnsi="Calibri" w:cs="Calibri"/>
          <w:color w:val="1F1F1F"/>
          <w:rPrChange w:id="210" w:author="Ellen O'Dwyer" w:date="2024-08-16T13:19:00Z" w16du:dateUtc="2024-08-16T03:19:00Z">
            <w:rPr>
              <w:rFonts w:ascii="Sennheiser Office" w:eastAsia="Times New Roman" w:hAnsi="Sennheiser Office" w:cs="Arial"/>
              <w:color w:val="1F1F1F"/>
              <w:sz w:val="20"/>
              <w:szCs w:val="20"/>
            </w:rPr>
          </w:rPrChange>
        </w:rPr>
        <w:t xml:space="preserve"> accuracy</w:t>
      </w:r>
      <w:r w:rsidR="083CB8FC" w:rsidRPr="00D437E4">
        <w:rPr>
          <w:rFonts w:ascii="Calibri" w:eastAsia="Times New Roman" w:hAnsi="Calibri" w:cs="Calibri"/>
          <w:color w:val="1F1F1F"/>
          <w:rPrChange w:id="211" w:author="Ellen O'Dwyer" w:date="2024-08-16T13:19:00Z" w16du:dateUtc="2024-08-16T03:19:00Z">
            <w:rPr>
              <w:rFonts w:ascii="Sennheiser Office" w:eastAsia="Times New Roman" w:hAnsi="Sennheiser Office" w:cs="Arial"/>
              <w:color w:val="1F1F1F"/>
              <w:sz w:val="20"/>
              <w:szCs w:val="20"/>
            </w:rPr>
          </w:rPrChange>
        </w:rPr>
        <w:t xml:space="preserve">—to </w:t>
      </w:r>
      <w:r w:rsidR="3EE8DD59" w:rsidRPr="00D437E4">
        <w:rPr>
          <w:rFonts w:ascii="Calibri" w:eastAsia="Times New Roman" w:hAnsi="Calibri" w:cs="Calibri"/>
          <w:color w:val="1F1F1F"/>
          <w:rPrChange w:id="212" w:author="Ellen O'Dwyer" w:date="2024-08-16T13:19:00Z" w16du:dateUtc="2024-08-16T03:19:00Z">
            <w:rPr>
              <w:rFonts w:ascii="Sennheiser Office" w:eastAsia="Times New Roman" w:hAnsi="Sennheiser Office" w:cs="Arial"/>
              <w:color w:val="1F1F1F"/>
              <w:sz w:val="20"/>
              <w:szCs w:val="20"/>
            </w:rPr>
          </w:rPrChange>
        </w:rPr>
        <w:t xml:space="preserve">avoid heat-related fatigue </w:t>
      </w:r>
      <w:r w:rsidR="6A4E14B4" w:rsidRPr="00D437E4">
        <w:rPr>
          <w:rFonts w:ascii="Calibri" w:eastAsia="Times New Roman" w:hAnsi="Calibri" w:cs="Calibri"/>
          <w:color w:val="1F1F1F"/>
          <w:rPrChange w:id="213" w:author="Ellen O'Dwyer" w:date="2024-08-16T13:19:00Z" w16du:dateUtc="2024-08-16T03:19:00Z">
            <w:rPr>
              <w:rFonts w:ascii="Sennheiser Office" w:eastAsia="Times New Roman" w:hAnsi="Sennheiser Office" w:cs="Arial"/>
              <w:color w:val="1F1F1F"/>
              <w:sz w:val="20"/>
              <w:szCs w:val="20"/>
            </w:rPr>
          </w:rPrChange>
        </w:rPr>
        <w:t xml:space="preserve">that </w:t>
      </w:r>
      <w:r w:rsidR="47F49D6E" w:rsidRPr="00D437E4">
        <w:rPr>
          <w:rFonts w:ascii="Calibri" w:eastAsia="Times New Roman" w:hAnsi="Calibri" w:cs="Calibri"/>
          <w:color w:val="1F1F1F"/>
          <w:rPrChange w:id="214" w:author="Ellen O'Dwyer" w:date="2024-08-16T13:19:00Z" w16du:dateUtc="2024-08-16T03:19:00Z">
            <w:rPr>
              <w:rFonts w:ascii="Sennheiser Office" w:eastAsia="Times New Roman" w:hAnsi="Sennheiser Office" w:cs="Arial"/>
              <w:color w:val="1F1F1F"/>
              <w:sz w:val="20"/>
              <w:szCs w:val="20"/>
            </w:rPr>
          </w:rPrChange>
        </w:rPr>
        <w:t>could</w:t>
      </w:r>
      <w:r w:rsidR="6A4E14B4" w:rsidRPr="00D437E4">
        <w:rPr>
          <w:rFonts w:ascii="Calibri" w:eastAsia="Times New Roman" w:hAnsi="Calibri" w:cs="Calibri"/>
          <w:color w:val="1F1F1F"/>
          <w:rPrChange w:id="215" w:author="Ellen O'Dwyer" w:date="2024-08-16T13:19:00Z" w16du:dateUtc="2024-08-16T03:19:00Z">
            <w:rPr>
              <w:rFonts w:ascii="Sennheiser Office" w:eastAsia="Times New Roman" w:hAnsi="Sennheiser Office" w:cs="Arial"/>
              <w:color w:val="1F1F1F"/>
              <w:sz w:val="20"/>
              <w:szCs w:val="20"/>
            </w:rPr>
          </w:rPrChange>
        </w:rPr>
        <w:t xml:space="preserve"> occur when </w:t>
      </w:r>
      <w:r w:rsidR="4191EB24" w:rsidRPr="00D437E4">
        <w:rPr>
          <w:rFonts w:ascii="Calibri" w:eastAsia="Times New Roman" w:hAnsi="Calibri" w:cs="Calibri"/>
          <w:color w:val="1F1F1F"/>
          <w:rPrChange w:id="216" w:author="Ellen O'Dwyer" w:date="2024-08-16T13:19:00Z" w16du:dateUtc="2024-08-16T03:19:00Z">
            <w:rPr>
              <w:rFonts w:ascii="Sennheiser Office" w:eastAsia="Times New Roman" w:hAnsi="Sennheiser Office" w:cs="Arial"/>
              <w:color w:val="1F1F1F"/>
              <w:sz w:val="20"/>
              <w:szCs w:val="20"/>
            </w:rPr>
          </w:rPrChange>
        </w:rPr>
        <w:t xml:space="preserve">exceeding the optimum </w:t>
      </w:r>
      <w:r w:rsidR="3B65067F" w:rsidRPr="00D437E4">
        <w:rPr>
          <w:rFonts w:ascii="Calibri" w:eastAsia="Times New Roman" w:hAnsi="Calibri" w:cs="Calibri"/>
          <w:color w:val="1F1F1F"/>
          <w:rPrChange w:id="217" w:author="Ellen O'Dwyer" w:date="2024-08-16T13:19:00Z" w16du:dateUtc="2024-08-16T03:19:00Z">
            <w:rPr>
              <w:rFonts w:ascii="Sennheiser Office" w:eastAsia="Times New Roman" w:hAnsi="Sennheiser Office" w:cs="Arial"/>
              <w:color w:val="1F1F1F"/>
              <w:sz w:val="20"/>
              <w:szCs w:val="20"/>
            </w:rPr>
          </w:rPrChange>
        </w:rPr>
        <w:t>target range for their workout</w:t>
      </w:r>
      <w:r w:rsidR="4191EB24" w:rsidRPr="00D437E4">
        <w:rPr>
          <w:rFonts w:ascii="Calibri" w:eastAsia="Times New Roman" w:hAnsi="Calibri" w:cs="Calibri"/>
          <w:color w:val="1F1F1F"/>
          <w:rPrChange w:id="218" w:author="Ellen O'Dwyer" w:date="2024-08-16T13:19:00Z" w16du:dateUtc="2024-08-16T03:19:00Z">
            <w:rPr>
              <w:rFonts w:ascii="Sennheiser Office" w:eastAsia="Times New Roman" w:hAnsi="Sennheiser Office" w:cs="Arial"/>
              <w:color w:val="1F1F1F"/>
              <w:sz w:val="20"/>
              <w:szCs w:val="20"/>
            </w:rPr>
          </w:rPrChange>
        </w:rPr>
        <w:t>.</w:t>
      </w:r>
      <w:r w:rsidR="3B65067F" w:rsidRPr="00D437E4">
        <w:rPr>
          <w:rFonts w:ascii="Calibri" w:eastAsia="Times New Roman" w:hAnsi="Calibri" w:cs="Calibri"/>
          <w:color w:val="1F1F1F"/>
          <w:rPrChange w:id="219" w:author="Ellen O'Dwyer" w:date="2024-08-16T13:19:00Z" w16du:dateUtc="2024-08-16T03:19:00Z">
            <w:rPr>
              <w:rFonts w:ascii="Sennheiser Office" w:eastAsia="Times New Roman" w:hAnsi="Sennheiser Office" w:cs="Arial"/>
              <w:color w:val="1F1F1F"/>
              <w:sz w:val="20"/>
              <w:szCs w:val="20"/>
            </w:rPr>
          </w:rPrChange>
        </w:rPr>
        <w:t xml:space="preserve"> Similarly, the wearer</w:t>
      </w:r>
      <w:r w:rsidR="6EB77F4F" w:rsidRPr="00D437E4">
        <w:rPr>
          <w:rFonts w:ascii="Calibri" w:eastAsia="Times New Roman" w:hAnsi="Calibri" w:cs="Calibri"/>
          <w:color w:val="1F1F1F"/>
          <w:rPrChange w:id="220" w:author="Ellen O'Dwyer" w:date="2024-08-16T13:19:00Z" w16du:dateUtc="2024-08-16T03:19:00Z">
            <w:rPr>
              <w:rFonts w:ascii="Sennheiser Office" w:eastAsia="Times New Roman" w:hAnsi="Sennheiser Office" w:cs="Arial"/>
              <w:color w:val="1F1F1F"/>
              <w:sz w:val="20"/>
              <w:szCs w:val="20"/>
            </w:rPr>
          </w:rPrChange>
        </w:rPr>
        <w:t xml:space="preserve"> can observe their heartrate</w:t>
      </w:r>
      <w:r w:rsidR="3E959CB3" w:rsidRPr="00D437E4">
        <w:rPr>
          <w:rFonts w:ascii="Calibri" w:eastAsia="Times New Roman" w:hAnsi="Calibri" w:cs="Calibri"/>
          <w:color w:val="1F1F1F"/>
          <w:rPrChange w:id="221" w:author="Ellen O'Dwyer" w:date="2024-08-16T13:19:00Z" w16du:dateUtc="2024-08-16T03:19:00Z">
            <w:rPr>
              <w:rFonts w:ascii="Sennheiser Office" w:eastAsia="Times New Roman" w:hAnsi="Sennheiser Office" w:cs="Arial"/>
              <w:color w:val="1F1F1F"/>
              <w:sz w:val="20"/>
              <w:szCs w:val="20"/>
            </w:rPr>
          </w:rPrChange>
        </w:rPr>
        <w:t xml:space="preserve"> with</w:t>
      </w:r>
      <w:r w:rsidR="3B65067F" w:rsidRPr="00D437E4">
        <w:rPr>
          <w:rFonts w:ascii="Calibri" w:eastAsia="Times New Roman" w:hAnsi="Calibri" w:cs="Calibri"/>
          <w:color w:val="1F1F1F"/>
          <w:rPrChange w:id="222" w:author="Ellen O'Dwyer" w:date="2024-08-16T13:19:00Z" w16du:dateUtc="2024-08-16T03:19:00Z">
            <w:rPr>
              <w:rFonts w:ascii="Sennheiser Office" w:eastAsia="Times New Roman" w:hAnsi="Sennheiser Office" w:cs="Arial"/>
              <w:color w:val="1F1F1F"/>
              <w:sz w:val="20"/>
              <w:szCs w:val="20"/>
            </w:rPr>
          </w:rPrChange>
        </w:rPr>
        <w:t xml:space="preserve"> </w:t>
      </w:r>
      <w:r w:rsidR="6EB77F4F" w:rsidRPr="00D437E4">
        <w:rPr>
          <w:rFonts w:ascii="Calibri" w:eastAsia="Times New Roman" w:hAnsi="Calibri" w:cs="Calibri"/>
          <w:color w:val="1F1F1F"/>
          <w:rPrChange w:id="223" w:author="Ellen O'Dwyer" w:date="2024-08-16T13:19:00Z" w16du:dateUtc="2024-08-16T03:19:00Z">
            <w:rPr>
              <w:rFonts w:ascii="Sennheiser Office" w:eastAsia="Times New Roman" w:hAnsi="Sennheiser Office" w:cs="Arial"/>
              <w:color w:val="1F1F1F"/>
              <w:sz w:val="20"/>
              <w:szCs w:val="20"/>
            </w:rPr>
          </w:rPrChange>
        </w:rPr>
        <w:t xml:space="preserve">beats-per-minute </w:t>
      </w:r>
      <w:r w:rsidR="3E959CB3" w:rsidRPr="00D437E4">
        <w:rPr>
          <w:rFonts w:ascii="Calibri" w:eastAsia="Times New Roman" w:hAnsi="Calibri" w:cs="Calibri"/>
          <w:color w:val="1F1F1F"/>
          <w:rPrChange w:id="224" w:author="Ellen O'Dwyer" w:date="2024-08-16T13:19:00Z" w16du:dateUtc="2024-08-16T03:19:00Z">
            <w:rPr>
              <w:rFonts w:ascii="Sennheiser Office" w:eastAsia="Times New Roman" w:hAnsi="Sennheiser Office" w:cs="Arial"/>
              <w:color w:val="1F1F1F"/>
              <w:sz w:val="20"/>
              <w:szCs w:val="20"/>
            </w:rPr>
          </w:rPrChange>
        </w:rPr>
        <w:t>detection ranging from 30 to 220 bpm—all while enjoying the raw motivational benefit of a great playlist.</w:t>
      </w:r>
      <w:r w:rsidR="15FC0478" w:rsidRPr="00D437E4">
        <w:rPr>
          <w:rFonts w:ascii="Calibri" w:eastAsia="Times New Roman" w:hAnsi="Calibri" w:cs="Calibri"/>
          <w:color w:val="1F1F1F"/>
          <w:rPrChange w:id="225" w:author="Ellen O'Dwyer" w:date="2024-08-16T13:19:00Z" w16du:dateUtc="2024-08-16T03:19:00Z">
            <w:rPr>
              <w:rFonts w:ascii="Sennheiser Office" w:eastAsia="Times New Roman" w:hAnsi="Sennheiser Office" w:cs="Arial"/>
              <w:color w:val="1F1F1F"/>
              <w:sz w:val="20"/>
              <w:szCs w:val="20"/>
            </w:rPr>
          </w:rPrChange>
        </w:rPr>
        <w:t xml:space="preserve"> </w:t>
      </w:r>
      <w:r w:rsidR="0B41BBE8" w:rsidRPr="00D437E4">
        <w:rPr>
          <w:rFonts w:ascii="Calibri" w:eastAsia="Times New Roman" w:hAnsi="Calibri" w:cs="Calibri"/>
          <w:color w:val="1F1F1F"/>
          <w:rPrChange w:id="226" w:author="Ellen O'Dwyer" w:date="2024-08-16T13:19:00Z" w16du:dateUtc="2024-08-16T03:19:00Z">
            <w:rPr>
              <w:rFonts w:ascii="Sennheiser Office" w:eastAsia="Times New Roman" w:hAnsi="Sennheiser Office" w:cs="Arial"/>
              <w:color w:val="1F1F1F"/>
              <w:sz w:val="20"/>
              <w:szCs w:val="20"/>
            </w:rPr>
          </w:rPrChange>
        </w:rPr>
        <w:t>I</w:t>
      </w:r>
      <w:r w:rsidR="15FC0478" w:rsidRPr="00D437E4">
        <w:rPr>
          <w:rFonts w:ascii="Calibri" w:eastAsia="Times New Roman" w:hAnsi="Calibri" w:cs="Calibri"/>
          <w:color w:val="1F1F1F"/>
          <w:rPrChange w:id="227" w:author="Ellen O'Dwyer" w:date="2024-08-16T13:19:00Z" w16du:dateUtc="2024-08-16T03:19:00Z">
            <w:rPr>
              <w:rFonts w:ascii="Sennheiser Office" w:eastAsia="Times New Roman" w:hAnsi="Sennheiser Office" w:cs="Arial"/>
              <w:color w:val="1F1F1F"/>
              <w:sz w:val="20"/>
              <w:szCs w:val="20"/>
            </w:rPr>
          </w:rPrChange>
        </w:rPr>
        <w:t>nte</w:t>
      </w:r>
      <w:r w:rsidR="2E9048CB" w:rsidRPr="00D437E4">
        <w:rPr>
          <w:rFonts w:ascii="Calibri" w:eastAsia="Times New Roman" w:hAnsi="Calibri" w:cs="Calibri"/>
          <w:color w:val="1F1F1F"/>
          <w:rPrChange w:id="228" w:author="Ellen O'Dwyer" w:date="2024-08-16T13:19:00Z" w16du:dateUtc="2024-08-16T03:19:00Z">
            <w:rPr>
              <w:rFonts w:ascii="Sennheiser Office" w:eastAsia="Times New Roman" w:hAnsi="Sennheiser Office" w:cs="Arial"/>
              <w:color w:val="1F1F1F"/>
              <w:sz w:val="20"/>
              <w:szCs w:val="20"/>
            </w:rPr>
          </w:rPrChange>
        </w:rPr>
        <w:t>grated three-axis accelerometer</w:t>
      </w:r>
      <w:r w:rsidR="0B41BBE8" w:rsidRPr="00D437E4">
        <w:rPr>
          <w:rFonts w:ascii="Calibri" w:eastAsia="Times New Roman" w:hAnsi="Calibri" w:cs="Calibri"/>
          <w:color w:val="1F1F1F"/>
          <w:rPrChange w:id="229" w:author="Ellen O'Dwyer" w:date="2024-08-16T13:19:00Z" w16du:dateUtc="2024-08-16T03:19:00Z">
            <w:rPr>
              <w:rFonts w:ascii="Sennheiser Office" w:eastAsia="Times New Roman" w:hAnsi="Sennheiser Office" w:cs="Arial"/>
              <w:color w:val="1F1F1F"/>
              <w:sz w:val="20"/>
              <w:szCs w:val="20"/>
            </w:rPr>
          </w:rPrChange>
        </w:rPr>
        <w:t>s</w:t>
      </w:r>
      <w:r w:rsidR="38C92615" w:rsidRPr="00D437E4">
        <w:rPr>
          <w:rFonts w:ascii="Calibri" w:eastAsia="Times New Roman" w:hAnsi="Calibri" w:cs="Calibri"/>
          <w:color w:val="1F1F1F"/>
          <w:rPrChange w:id="230" w:author="Ellen O'Dwyer" w:date="2024-08-16T13:19:00Z" w16du:dateUtc="2024-08-16T03:19:00Z">
            <w:rPr>
              <w:rFonts w:ascii="Sennheiser Office" w:eastAsia="Times New Roman" w:hAnsi="Sennheiser Office" w:cs="Arial"/>
              <w:color w:val="1F1F1F"/>
              <w:sz w:val="20"/>
              <w:szCs w:val="20"/>
            </w:rPr>
          </w:rPrChange>
        </w:rPr>
        <w:t xml:space="preserve"> plus capacitive touch and </w:t>
      </w:r>
      <w:r w:rsidR="0B41BBE8" w:rsidRPr="00D437E4">
        <w:rPr>
          <w:rFonts w:ascii="Calibri" w:eastAsia="Times New Roman" w:hAnsi="Calibri" w:cs="Calibri"/>
          <w:color w:val="1F1F1F"/>
          <w:rPrChange w:id="231" w:author="Ellen O'Dwyer" w:date="2024-08-16T13:19:00Z" w16du:dateUtc="2024-08-16T03:19:00Z">
            <w:rPr>
              <w:rFonts w:ascii="Sennheiser Office" w:eastAsia="Times New Roman" w:hAnsi="Sennheiser Office" w:cs="Arial"/>
              <w:color w:val="1F1F1F"/>
              <w:sz w:val="20"/>
              <w:szCs w:val="20"/>
            </w:rPr>
          </w:rPrChange>
        </w:rPr>
        <w:t>infrared</w:t>
      </w:r>
      <w:r w:rsidR="38C92615" w:rsidRPr="00D437E4">
        <w:rPr>
          <w:rFonts w:ascii="Calibri" w:eastAsia="Times New Roman" w:hAnsi="Calibri" w:cs="Calibri"/>
          <w:color w:val="1F1F1F"/>
          <w:rPrChange w:id="232" w:author="Ellen O'Dwyer" w:date="2024-08-16T13:19:00Z" w16du:dateUtc="2024-08-16T03:19:00Z">
            <w:rPr>
              <w:rFonts w:ascii="Sennheiser Office" w:eastAsia="Times New Roman" w:hAnsi="Sennheiser Office" w:cs="Arial"/>
              <w:color w:val="1F1F1F"/>
              <w:sz w:val="20"/>
              <w:szCs w:val="20"/>
            </w:rPr>
          </w:rPrChange>
        </w:rPr>
        <w:t xml:space="preserve"> sensors</w:t>
      </w:r>
      <w:r w:rsidR="2E9048CB" w:rsidRPr="00D437E4">
        <w:rPr>
          <w:rFonts w:ascii="Calibri" w:eastAsia="Times New Roman" w:hAnsi="Calibri" w:cs="Calibri"/>
          <w:color w:val="1F1F1F"/>
          <w:rPrChange w:id="233" w:author="Ellen O'Dwyer" w:date="2024-08-16T13:19:00Z" w16du:dateUtc="2024-08-16T03:19:00Z">
            <w:rPr>
              <w:rFonts w:ascii="Sennheiser Office" w:eastAsia="Times New Roman" w:hAnsi="Sennheiser Office" w:cs="Arial"/>
              <w:color w:val="1F1F1F"/>
              <w:sz w:val="20"/>
              <w:szCs w:val="20"/>
            </w:rPr>
          </w:rPrChange>
        </w:rPr>
        <w:t xml:space="preserve"> work in </w:t>
      </w:r>
      <w:r w:rsidR="5AE2AA33" w:rsidRPr="00D437E4">
        <w:rPr>
          <w:rFonts w:ascii="Calibri" w:eastAsia="Times New Roman" w:hAnsi="Calibri" w:cs="Calibri"/>
          <w:color w:val="1F1F1F"/>
          <w:rPrChange w:id="234" w:author="Ellen O'Dwyer" w:date="2024-08-16T13:19:00Z" w16du:dateUtc="2024-08-16T03:19:00Z">
            <w:rPr>
              <w:rFonts w:ascii="Sennheiser Office" w:eastAsia="Times New Roman" w:hAnsi="Sennheiser Office" w:cs="Arial"/>
              <w:color w:val="1F1F1F"/>
              <w:sz w:val="20"/>
              <w:szCs w:val="20"/>
            </w:rPr>
          </w:rPrChange>
        </w:rPr>
        <w:t>harmony</w:t>
      </w:r>
      <w:r w:rsidR="2E9048CB" w:rsidRPr="00D437E4">
        <w:rPr>
          <w:rFonts w:ascii="Calibri" w:eastAsia="Times New Roman" w:hAnsi="Calibri" w:cs="Calibri"/>
          <w:color w:val="1F1F1F"/>
          <w:rPrChange w:id="235" w:author="Ellen O'Dwyer" w:date="2024-08-16T13:19:00Z" w16du:dateUtc="2024-08-16T03:19:00Z">
            <w:rPr>
              <w:rFonts w:ascii="Sennheiser Office" w:eastAsia="Times New Roman" w:hAnsi="Sennheiser Office" w:cs="Arial"/>
              <w:color w:val="1F1F1F"/>
              <w:sz w:val="20"/>
              <w:szCs w:val="20"/>
            </w:rPr>
          </w:rPrChange>
        </w:rPr>
        <w:t xml:space="preserve"> to </w:t>
      </w:r>
      <w:r w:rsidR="193EA66B" w:rsidRPr="00D437E4">
        <w:rPr>
          <w:rFonts w:ascii="Calibri" w:eastAsia="Times New Roman" w:hAnsi="Calibri" w:cs="Calibri"/>
          <w:color w:val="1F1F1F"/>
          <w:rPrChange w:id="236" w:author="Ellen O'Dwyer" w:date="2024-08-16T13:19:00Z" w16du:dateUtc="2024-08-16T03:19:00Z">
            <w:rPr>
              <w:rFonts w:ascii="Sennheiser Office" w:eastAsia="Times New Roman" w:hAnsi="Sennheiser Office" w:cs="Arial"/>
              <w:color w:val="1F1F1F"/>
              <w:sz w:val="20"/>
              <w:szCs w:val="20"/>
            </w:rPr>
          </w:rPrChange>
        </w:rPr>
        <w:t>manage audio playback</w:t>
      </w:r>
      <w:r w:rsidR="62250742" w:rsidRPr="00D437E4">
        <w:rPr>
          <w:rFonts w:ascii="Calibri" w:eastAsia="Times New Roman" w:hAnsi="Calibri" w:cs="Calibri"/>
          <w:color w:val="1F1F1F"/>
          <w:rPrChange w:id="237" w:author="Ellen O'Dwyer" w:date="2024-08-16T13:19:00Z" w16du:dateUtc="2024-08-16T03:19:00Z">
            <w:rPr>
              <w:rFonts w:ascii="Sennheiser Office" w:eastAsia="Times New Roman" w:hAnsi="Sennheiser Office" w:cs="Arial"/>
              <w:color w:val="1F1F1F"/>
              <w:sz w:val="20"/>
              <w:szCs w:val="20"/>
            </w:rPr>
          </w:rPrChange>
        </w:rPr>
        <w:t xml:space="preserve"> and call</w:t>
      </w:r>
      <w:r w:rsidR="12FE2FA8" w:rsidRPr="00D437E4">
        <w:rPr>
          <w:rFonts w:ascii="Calibri" w:eastAsia="Times New Roman" w:hAnsi="Calibri" w:cs="Calibri"/>
          <w:color w:val="1F1F1F"/>
          <w:rPrChange w:id="238" w:author="Ellen O'Dwyer" w:date="2024-08-16T13:19:00Z" w16du:dateUtc="2024-08-16T03:19:00Z">
            <w:rPr>
              <w:rFonts w:ascii="Sennheiser Office" w:eastAsia="Times New Roman" w:hAnsi="Sennheiser Office" w:cs="Arial"/>
              <w:color w:val="1F1F1F"/>
              <w:sz w:val="20"/>
              <w:szCs w:val="20"/>
            </w:rPr>
          </w:rPrChange>
        </w:rPr>
        <w:t xml:space="preserve"> </w:t>
      </w:r>
      <w:r w:rsidR="3A9E39D5" w:rsidRPr="00D437E4">
        <w:rPr>
          <w:rFonts w:ascii="Calibri" w:eastAsia="Times New Roman" w:hAnsi="Calibri" w:cs="Calibri"/>
          <w:color w:val="1F1F1F"/>
          <w:rPrChange w:id="239" w:author="Ellen O'Dwyer" w:date="2024-08-16T13:19:00Z" w16du:dateUtc="2024-08-16T03:19:00Z">
            <w:rPr>
              <w:rFonts w:ascii="Sennheiser Office" w:eastAsia="Times New Roman" w:hAnsi="Sennheiser Office" w:cs="Arial"/>
              <w:color w:val="1F1F1F"/>
              <w:sz w:val="20"/>
              <w:szCs w:val="20"/>
            </w:rPr>
          </w:rPrChange>
        </w:rPr>
        <w:t>features</w:t>
      </w:r>
      <w:r w:rsidR="37A5E38E" w:rsidRPr="00D437E4">
        <w:rPr>
          <w:rFonts w:ascii="Calibri" w:eastAsia="Times New Roman" w:hAnsi="Calibri" w:cs="Calibri"/>
          <w:color w:val="1F1F1F"/>
          <w:rPrChange w:id="240" w:author="Ellen O'Dwyer" w:date="2024-08-16T13:19:00Z" w16du:dateUtc="2024-08-16T03:19:00Z">
            <w:rPr>
              <w:rFonts w:ascii="Sennheiser Office" w:eastAsia="Times New Roman" w:hAnsi="Sennheiser Office" w:cs="Arial"/>
              <w:color w:val="1F1F1F"/>
              <w:sz w:val="20"/>
              <w:szCs w:val="20"/>
            </w:rPr>
          </w:rPrChange>
        </w:rPr>
        <w:t xml:space="preserve"> </w:t>
      </w:r>
      <w:r w:rsidR="4D0C856E" w:rsidRPr="00D437E4">
        <w:rPr>
          <w:rFonts w:ascii="Calibri" w:eastAsia="Times New Roman" w:hAnsi="Calibri" w:cs="Calibri"/>
          <w:color w:val="1F1F1F"/>
          <w:rPrChange w:id="241" w:author="Ellen O'Dwyer" w:date="2024-08-16T13:19:00Z" w16du:dateUtc="2024-08-16T03:19:00Z">
            <w:rPr>
              <w:rFonts w:ascii="Sennheiser Office" w:eastAsia="Times New Roman" w:hAnsi="Sennheiser Office" w:cs="Arial"/>
              <w:color w:val="1F1F1F"/>
              <w:sz w:val="20"/>
              <w:szCs w:val="20"/>
            </w:rPr>
          </w:rPrChange>
        </w:rPr>
        <w:t>using</w:t>
      </w:r>
      <w:r w:rsidR="5AE2AA33" w:rsidRPr="00D437E4">
        <w:rPr>
          <w:rFonts w:ascii="Calibri" w:eastAsia="Times New Roman" w:hAnsi="Calibri" w:cs="Calibri"/>
          <w:color w:val="1F1F1F"/>
          <w:rPrChange w:id="242" w:author="Ellen O'Dwyer" w:date="2024-08-16T13:19:00Z" w16du:dateUtc="2024-08-16T03:19:00Z">
            <w:rPr>
              <w:rFonts w:ascii="Sennheiser Office" w:eastAsia="Times New Roman" w:hAnsi="Sennheiser Office" w:cs="Arial"/>
              <w:color w:val="1F1F1F"/>
              <w:sz w:val="20"/>
              <w:szCs w:val="20"/>
            </w:rPr>
          </w:rPrChange>
        </w:rPr>
        <w:t xml:space="preserve"> simple finger tap</w:t>
      </w:r>
      <w:r w:rsidR="728E7B27" w:rsidRPr="00D437E4">
        <w:rPr>
          <w:rFonts w:ascii="Calibri" w:eastAsia="Times New Roman" w:hAnsi="Calibri" w:cs="Calibri"/>
          <w:color w:val="1F1F1F"/>
          <w:rPrChange w:id="243" w:author="Ellen O'Dwyer" w:date="2024-08-16T13:19:00Z" w16du:dateUtc="2024-08-16T03:19:00Z">
            <w:rPr>
              <w:rFonts w:ascii="Sennheiser Office" w:eastAsia="Times New Roman" w:hAnsi="Sennheiser Office" w:cs="Arial"/>
              <w:color w:val="1F1F1F"/>
              <w:sz w:val="20"/>
              <w:szCs w:val="20"/>
            </w:rPr>
          </w:rPrChange>
        </w:rPr>
        <w:t xml:space="preserve"> gestures</w:t>
      </w:r>
      <w:r w:rsidR="56526DBA" w:rsidRPr="00D437E4">
        <w:rPr>
          <w:rFonts w:ascii="Calibri" w:eastAsia="Times New Roman" w:hAnsi="Calibri" w:cs="Calibri"/>
          <w:color w:val="1F1F1F"/>
          <w:rPrChange w:id="244" w:author="Ellen O'Dwyer" w:date="2024-08-16T13:19:00Z" w16du:dateUtc="2024-08-16T03:19:00Z">
            <w:rPr>
              <w:rFonts w:ascii="Sennheiser Office" w:eastAsia="Times New Roman" w:hAnsi="Sennheiser Office" w:cs="Arial"/>
              <w:color w:val="1F1F1F"/>
              <w:sz w:val="20"/>
              <w:szCs w:val="20"/>
            </w:rPr>
          </w:rPrChange>
        </w:rPr>
        <w:t>,</w:t>
      </w:r>
      <w:r w:rsidR="63C80E60" w:rsidRPr="00D437E4">
        <w:rPr>
          <w:rFonts w:ascii="Calibri" w:eastAsia="Times New Roman" w:hAnsi="Calibri" w:cs="Calibri"/>
          <w:color w:val="1F1F1F"/>
          <w:rPrChange w:id="245" w:author="Ellen O'Dwyer" w:date="2024-08-16T13:19:00Z" w16du:dateUtc="2024-08-16T03:19:00Z">
            <w:rPr>
              <w:rFonts w:ascii="Sennheiser Office" w:eastAsia="Times New Roman" w:hAnsi="Sennheiser Office" w:cs="Arial"/>
              <w:color w:val="1F1F1F"/>
              <w:sz w:val="20"/>
              <w:szCs w:val="20"/>
            </w:rPr>
          </w:rPrChange>
        </w:rPr>
        <w:t xml:space="preserve"> no matter the </w:t>
      </w:r>
      <w:r w:rsidR="59B5D363" w:rsidRPr="00D437E4">
        <w:rPr>
          <w:rFonts w:ascii="Calibri" w:eastAsia="Times New Roman" w:hAnsi="Calibri" w:cs="Calibri"/>
          <w:color w:val="1F1F1F"/>
          <w:rPrChange w:id="246" w:author="Ellen O'Dwyer" w:date="2024-08-16T13:19:00Z" w16du:dateUtc="2024-08-16T03:19:00Z">
            <w:rPr>
              <w:rFonts w:ascii="Sennheiser Office" w:eastAsia="Times New Roman" w:hAnsi="Sennheiser Office" w:cs="Arial"/>
              <w:color w:val="1F1F1F"/>
              <w:sz w:val="20"/>
              <w:szCs w:val="20"/>
            </w:rPr>
          </w:rPrChange>
        </w:rPr>
        <w:t>weather conditions</w:t>
      </w:r>
      <w:r w:rsidR="34C970B9" w:rsidRPr="00D437E4">
        <w:rPr>
          <w:rFonts w:ascii="Calibri" w:eastAsia="Times New Roman" w:hAnsi="Calibri" w:cs="Calibri"/>
          <w:color w:val="1F1F1F"/>
          <w:rPrChange w:id="247" w:author="Ellen O'Dwyer" w:date="2024-08-16T13:19:00Z" w16du:dateUtc="2024-08-16T03:19:00Z">
            <w:rPr>
              <w:rFonts w:ascii="Sennheiser Office" w:eastAsia="Times New Roman" w:hAnsi="Sennheiser Office" w:cs="Arial"/>
              <w:color w:val="1F1F1F"/>
              <w:sz w:val="20"/>
              <w:szCs w:val="20"/>
            </w:rPr>
          </w:rPrChange>
        </w:rPr>
        <w:t>.</w:t>
      </w:r>
      <w:r w:rsidR="00C3071F" w:rsidRPr="00D437E4">
        <w:rPr>
          <w:rFonts w:ascii="Calibri" w:eastAsia="Times New Roman" w:hAnsi="Calibri" w:cs="Calibri"/>
          <w:color w:val="1F1F1F"/>
          <w:rPrChange w:id="248" w:author="Ellen O'Dwyer" w:date="2024-08-16T13:19:00Z" w16du:dateUtc="2024-08-16T03:19:00Z">
            <w:rPr>
              <w:rFonts w:ascii="Sennheiser Office" w:eastAsia="Times New Roman" w:hAnsi="Sennheiser Office" w:cs="Arial"/>
              <w:color w:val="1F1F1F"/>
              <w:sz w:val="20"/>
              <w:szCs w:val="20"/>
            </w:rPr>
          </w:rPrChange>
        </w:rPr>
        <w:t xml:space="preserve"> </w:t>
      </w:r>
      <w:r w:rsidR="006B6012" w:rsidRPr="00D437E4">
        <w:rPr>
          <w:rFonts w:ascii="Calibri" w:eastAsia="Times New Roman" w:hAnsi="Calibri" w:cs="Calibri"/>
          <w:color w:val="1F1F1F"/>
          <w:rPrChange w:id="249" w:author="Ellen O'Dwyer" w:date="2024-08-16T13:19:00Z" w16du:dateUtc="2024-08-16T03:19:00Z">
            <w:rPr>
              <w:rFonts w:ascii="Sennheiser Office" w:eastAsia="Times New Roman" w:hAnsi="Sennheiser Office" w:cs="Arial"/>
              <w:color w:val="1F1F1F"/>
              <w:sz w:val="20"/>
              <w:szCs w:val="20"/>
            </w:rPr>
          </w:rPrChange>
        </w:rPr>
        <w:t xml:space="preserve">For example, a </w:t>
      </w:r>
      <w:proofErr w:type="gramStart"/>
      <w:r w:rsidR="006B6012" w:rsidRPr="00D437E4">
        <w:rPr>
          <w:rFonts w:ascii="Calibri" w:eastAsia="Times New Roman" w:hAnsi="Calibri" w:cs="Calibri"/>
          <w:color w:val="1F1F1F"/>
          <w:rPrChange w:id="250" w:author="Ellen O'Dwyer" w:date="2024-08-16T13:19:00Z" w16du:dateUtc="2024-08-16T03:19:00Z">
            <w:rPr>
              <w:rFonts w:ascii="Sennheiser Office" w:eastAsia="Times New Roman" w:hAnsi="Sennheiser Office" w:cs="Arial"/>
              <w:color w:val="1F1F1F"/>
              <w:sz w:val="20"/>
              <w:szCs w:val="20"/>
            </w:rPr>
          </w:rPrChange>
        </w:rPr>
        <w:t>double-tap</w:t>
      </w:r>
      <w:proofErr w:type="gramEnd"/>
      <w:r w:rsidR="006B6012" w:rsidRPr="00D437E4">
        <w:rPr>
          <w:rFonts w:ascii="Calibri" w:eastAsia="Times New Roman" w:hAnsi="Calibri" w:cs="Calibri"/>
          <w:color w:val="1F1F1F"/>
          <w:rPrChange w:id="251" w:author="Ellen O'Dwyer" w:date="2024-08-16T13:19:00Z" w16du:dateUtc="2024-08-16T03:19:00Z">
            <w:rPr>
              <w:rFonts w:ascii="Sennheiser Office" w:eastAsia="Times New Roman" w:hAnsi="Sennheiser Office" w:cs="Arial"/>
              <w:color w:val="1F1F1F"/>
              <w:sz w:val="20"/>
              <w:szCs w:val="20"/>
            </w:rPr>
          </w:rPrChange>
        </w:rPr>
        <w:t xml:space="preserve"> of the cheek can pause a track</w:t>
      </w:r>
      <w:r w:rsidR="00CD386C" w:rsidRPr="00D437E4">
        <w:rPr>
          <w:rFonts w:ascii="Calibri" w:eastAsia="Times New Roman" w:hAnsi="Calibri" w:cs="Calibri"/>
          <w:color w:val="1F1F1F"/>
          <w:rPrChange w:id="252" w:author="Ellen O'Dwyer" w:date="2024-08-16T13:19:00Z" w16du:dateUtc="2024-08-16T03:19:00Z">
            <w:rPr>
              <w:rFonts w:ascii="Sennheiser Office" w:eastAsia="Times New Roman" w:hAnsi="Sennheiser Office" w:cs="Arial"/>
              <w:color w:val="1F1F1F"/>
              <w:sz w:val="20"/>
              <w:szCs w:val="20"/>
            </w:rPr>
          </w:rPrChange>
        </w:rPr>
        <w:t xml:space="preserve"> if the wearer is also </w:t>
      </w:r>
      <w:r w:rsidR="00010295" w:rsidRPr="00D437E4">
        <w:rPr>
          <w:rFonts w:ascii="Calibri" w:eastAsia="Times New Roman" w:hAnsi="Calibri" w:cs="Calibri"/>
          <w:color w:val="1F1F1F"/>
          <w:rPrChange w:id="253" w:author="Ellen O'Dwyer" w:date="2024-08-16T13:19:00Z" w16du:dateUtc="2024-08-16T03:19:00Z">
            <w:rPr>
              <w:rFonts w:ascii="Sennheiser Office" w:eastAsia="Times New Roman" w:hAnsi="Sennheiser Office" w:cs="Arial"/>
              <w:color w:val="1F1F1F"/>
              <w:sz w:val="20"/>
              <w:szCs w:val="20"/>
            </w:rPr>
          </w:rPrChange>
        </w:rPr>
        <w:t>using gloves.</w:t>
      </w:r>
    </w:p>
    <w:p w14:paraId="5A796729" w14:textId="336CA0E3" w:rsidR="00A80D2A" w:rsidRPr="00D437E4" w:rsidRDefault="00313C1D" w:rsidP="00211DCC">
      <w:pPr>
        <w:shd w:val="clear" w:color="auto" w:fill="FFFFFF" w:themeFill="background1"/>
        <w:spacing w:before="360" w:after="360" w:line="240" w:lineRule="auto"/>
        <w:rPr>
          <w:rFonts w:ascii="Calibri" w:eastAsia="Times New Roman" w:hAnsi="Calibri" w:cs="Calibri"/>
          <w:color w:val="1F1F1F"/>
          <w:rPrChange w:id="254" w:author="Ellen O'Dwyer" w:date="2024-08-16T13:19:00Z" w16du:dateUtc="2024-08-16T03:19:00Z">
            <w:rPr>
              <w:rFonts w:ascii="Sennheiser Office" w:eastAsia="Times New Roman" w:hAnsi="Sennheiser Office" w:cs="Arial"/>
              <w:color w:val="1F1F1F"/>
              <w:sz w:val="20"/>
              <w:szCs w:val="20"/>
            </w:rPr>
          </w:rPrChange>
        </w:rPr>
      </w:pPr>
      <w:ins w:id="255" w:author="Chau, Vicky" w:date="2024-03-06T10:34:00Z">
        <w:r w:rsidRPr="00D437E4">
          <w:rPr>
            <w:rFonts w:ascii="Calibri" w:hAnsi="Calibri" w:cs="Calibri"/>
            <w:rPrChange w:id="256" w:author="Ellen O'Dwyer" w:date="2024-08-16T13:19:00Z" w16du:dateUtc="2024-08-16T03:19:00Z">
              <w:rPr>
                <w:noProof/>
              </w:rPr>
            </w:rPrChange>
          </w:rPr>
          <w:drawing>
            <wp:inline distT="0" distB="0" distL="0" distR="0" wp14:anchorId="6964EC52" wp14:editId="5FCAE70B">
              <wp:extent cx="4572000" cy="3600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t="10207" b="11042"/>
                      <a:stretch/>
                    </pic:blipFill>
                    <pic:spPr bwMode="auto">
                      <a:xfrm>
                        <a:off x="0" y="0"/>
                        <a:ext cx="4572000" cy="3600450"/>
                      </a:xfrm>
                      <a:prstGeom prst="rect">
                        <a:avLst/>
                      </a:prstGeom>
                      <a:ln>
                        <a:noFill/>
                      </a:ln>
                      <a:extLst>
                        <a:ext uri="{53640926-AAD7-44D8-BBD7-CCE9431645EC}">
                          <a14:shadowObscured xmlns:a14="http://schemas.microsoft.com/office/drawing/2010/main"/>
                        </a:ext>
                      </a:extLst>
                    </pic:spPr>
                  </pic:pic>
                </a:graphicData>
              </a:graphic>
            </wp:inline>
          </w:drawing>
        </w:r>
      </w:ins>
    </w:p>
    <w:p w14:paraId="5CBE3068" w14:textId="5D2F5EBA" w:rsidR="0755F2F1" w:rsidRPr="00D437E4" w:rsidRDefault="7B244040" w:rsidP="5DCA8D80">
      <w:pPr>
        <w:pStyle w:val="paragraph"/>
        <w:spacing w:before="0" w:beforeAutospacing="0" w:after="0" w:afterAutospacing="0"/>
        <w:ind w:right="22"/>
        <w:jc w:val="both"/>
        <w:rPr>
          <w:rStyle w:val="normaltextrun"/>
          <w:rFonts w:ascii="Calibri" w:hAnsi="Calibri" w:cs="Calibri"/>
          <w:b/>
          <w:bCs/>
          <w:color w:val="000000" w:themeColor="text1"/>
          <w:sz w:val="22"/>
          <w:szCs w:val="22"/>
          <w:lang w:val="en-AU"/>
          <w:rPrChange w:id="257" w:author="Ellen O'Dwyer" w:date="2024-08-16T13:19:00Z" w16du:dateUtc="2024-08-16T03:19:00Z">
            <w:rPr>
              <w:rStyle w:val="normaltextrun"/>
              <w:rFonts w:ascii="Sennheiser Office" w:hAnsi="Sennheiser Office" w:cs="Segoe UI"/>
              <w:b/>
              <w:bCs/>
              <w:color w:val="000000" w:themeColor="text1"/>
              <w:sz w:val="20"/>
              <w:szCs w:val="20"/>
              <w:lang w:val="en-US"/>
            </w:rPr>
          </w:rPrChange>
        </w:rPr>
      </w:pPr>
      <w:r w:rsidRPr="00D437E4">
        <w:rPr>
          <w:rStyle w:val="normaltextrun"/>
          <w:rFonts w:ascii="Calibri" w:hAnsi="Calibri" w:cs="Calibri"/>
          <w:b/>
          <w:bCs/>
          <w:color w:val="000000" w:themeColor="text1"/>
          <w:sz w:val="22"/>
          <w:szCs w:val="22"/>
          <w:lang w:val="en-AU"/>
          <w:rPrChange w:id="258" w:author="Ellen O'Dwyer" w:date="2024-08-16T13:19:00Z" w16du:dateUtc="2024-08-16T03:19:00Z">
            <w:rPr>
              <w:rStyle w:val="normaltextrun"/>
              <w:rFonts w:ascii="Sennheiser Office" w:hAnsi="Sennheiser Office" w:cs="Segoe UI"/>
              <w:b/>
              <w:bCs/>
              <w:color w:val="000000" w:themeColor="text1"/>
              <w:sz w:val="20"/>
              <w:szCs w:val="20"/>
              <w:lang w:val="en-US"/>
            </w:rPr>
          </w:rPrChange>
        </w:rPr>
        <w:t>Polar Flow</w:t>
      </w:r>
      <w:r w:rsidR="122B05EB" w:rsidRPr="00D437E4">
        <w:rPr>
          <w:rStyle w:val="normaltextrun"/>
          <w:rFonts w:ascii="Calibri" w:hAnsi="Calibri" w:cs="Calibri"/>
          <w:b/>
          <w:bCs/>
          <w:color w:val="000000" w:themeColor="text1"/>
          <w:sz w:val="22"/>
          <w:szCs w:val="22"/>
          <w:lang w:val="en-AU"/>
          <w:rPrChange w:id="259" w:author="Ellen O'Dwyer" w:date="2024-08-16T13:19:00Z" w16du:dateUtc="2024-08-16T03:19:00Z">
            <w:rPr>
              <w:rStyle w:val="normaltextrun"/>
              <w:rFonts w:ascii="Sennheiser Office" w:hAnsi="Sennheiser Office" w:cs="Segoe UI"/>
              <w:b/>
              <w:bCs/>
              <w:color w:val="000000" w:themeColor="text1"/>
              <w:sz w:val="20"/>
              <w:szCs w:val="20"/>
              <w:lang w:val="en-US"/>
            </w:rPr>
          </w:rPrChange>
        </w:rPr>
        <w:t xml:space="preserve"> and fitness ecosystem integrations</w:t>
      </w:r>
      <w:r w:rsidR="480E3457" w:rsidRPr="00D437E4">
        <w:rPr>
          <w:rStyle w:val="normaltextrun"/>
          <w:rFonts w:ascii="Calibri" w:hAnsi="Calibri" w:cs="Calibri"/>
          <w:b/>
          <w:bCs/>
          <w:color w:val="000000" w:themeColor="text1"/>
          <w:sz w:val="22"/>
          <w:szCs w:val="22"/>
          <w:lang w:val="en-AU"/>
          <w:rPrChange w:id="260" w:author="Ellen O'Dwyer" w:date="2024-08-16T13:19:00Z" w16du:dateUtc="2024-08-16T03:19:00Z">
            <w:rPr>
              <w:rStyle w:val="normaltextrun"/>
              <w:rFonts w:ascii="Sennheiser Office" w:hAnsi="Sennheiser Office" w:cs="Segoe UI"/>
              <w:b/>
              <w:bCs/>
              <w:color w:val="000000" w:themeColor="text1"/>
              <w:sz w:val="20"/>
              <w:szCs w:val="20"/>
              <w:lang w:val="en-US"/>
            </w:rPr>
          </w:rPrChange>
        </w:rPr>
        <w:t xml:space="preserve"> </w:t>
      </w:r>
    </w:p>
    <w:p w14:paraId="1C640B3C" w14:textId="37FC1800" w:rsidR="00FA35EB" w:rsidRPr="00D437E4" w:rsidRDefault="33BC6DAB" w:rsidP="5DCA8D80">
      <w:pPr>
        <w:pStyle w:val="paragraph"/>
        <w:spacing w:before="0" w:beforeAutospacing="0" w:after="0" w:afterAutospacing="0"/>
        <w:ind w:right="22"/>
        <w:jc w:val="both"/>
        <w:rPr>
          <w:rFonts w:ascii="Calibri" w:eastAsia="Sennheiser Office" w:hAnsi="Calibri" w:cs="Calibri"/>
          <w:sz w:val="22"/>
          <w:szCs w:val="22"/>
          <w:lang w:val="en-AU"/>
          <w:rPrChange w:id="261" w:author="Ellen O'Dwyer" w:date="2024-08-16T13:19:00Z" w16du:dateUtc="2024-08-16T03:19:00Z">
            <w:rPr>
              <w:rFonts w:ascii="Sennheiser Office" w:eastAsia="Sennheiser Office" w:hAnsi="Sennheiser Office" w:cs="Sennheiser Office"/>
              <w:sz w:val="20"/>
              <w:szCs w:val="20"/>
              <w:lang w:val="en-US"/>
            </w:rPr>
          </w:rPrChange>
        </w:rPr>
      </w:pPr>
      <w:r w:rsidRPr="00D437E4">
        <w:rPr>
          <w:rStyle w:val="normaltextrun"/>
          <w:rFonts w:ascii="Calibri" w:hAnsi="Calibri" w:cs="Calibri"/>
          <w:sz w:val="22"/>
          <w:szCs w:val="22"/>
          <w:lang w:val="en-AU"/>
          <w:rPrChange w:id="262" w:author="Ellen O'Dwyer" w:date="2024-08-16T13:19:00Z" w16du:dateUtc="2024-08-16T03:19:00Z">
            <w:rPr>
              <w:rStyle w:val="normaltextrun"/>
              <w:rFonts w:ascii="Sennheiser Office" w:hAnsi="Sennheiser Office" w:cs="Segoe UI"/>
              <w:sz w:val="20"/>
              <w:szCs w:val="20"/>
              <w:lang w:val="en-US"/>
            </w:rPr>
          </w:rPrChange>
        </w:rPr>
        <w:t>MOMENTUM Sport</w:t>
      </w:r>
      <w:r w:rsidR="4454D65F" w:rsidRPr="00D437E4">
        <w:rPr>
          <w:rStyle w:val="normaltextrun"/>
          <w:rFonts w:ascii="Calibri" w:hAnsi="Calibri" w:cs="Calibri"/>
          <w:sz w:val="22"/>
          <w:szCs w:val="22"/>
          <w:lang w:val="en-AU"/>
          <w:rPrChange w:id="263" w:author="Ellen O'Dwyer" w:date="2024-08-16T13:19:00Z" w16du:dateUtc="2024-08-16T03:19:00Z">
            <w:rPr>
              <w:rStyle w:val="normaltextrun"/>
              <w:rFonts w:ascii="Sennheiser Office" w:hAnsi="Sennheiser Office" w:cs="Segoe UI"/>
              <w:sz w:val="20"/>
              <w:szCs w:val="20"/>
              <w:lang w:val="en-US"/>
            </w:rPr>
          </w:rPrChange>
        </w:rPr>
        <w:t>’s</w:t>
      </w:r>
      <w:r w:rsidR="03EE9680" w:rsidRPr="00D437E4">
        <w:rPr>
          <w:rStyle w:val="normaltextrun"/>
          <w:rFonts w:ascii="Calibri" w:hAnsi="Calibri" w:cs="Calibri"/>
          <w:sz w:val="22"/>
          <w:szCs w:val="22"/>
          <w:lang w:val="en-AU"/>
          <w:rPrChange w:id="264" w:author="Ellen O'Dwyer" w:date="2024-08-16T13:19:00Z" w16du:dateUtc="2024-08-16T03:19:00Z">
            <w:rPr>
              <w:rStyle w:val="normaltextrun"/>
              <w:rFonts w:ascii="Sennheiser Office" w:hAnsi="Sennheiser Office" w:cs="Segoe UI"/>
              <w:sz w:val="20"/>
              <w:szCs w:val="20"/>
              <w:lang w:val="en-US"/>
            </w:rPr>
          </w:rPrChange>
        </w:rPr>
        <w:t xml:space="preserve"> </w:t>
      </w:r>
      <w:r w:rsidR="2D85A3E9" w:rsidRPr="00D437E4">
        <w:rPr>
          <w:rStyle w:val="normaltextrun"/>
          <w:rFonts w:ascii="Calibri" w:hAnsi="Calibri" w:cs="Calibri"/>
          <w:sz w:val="22"/>
          <w:szCs w:val="22"/>
          <w:lang w:val="en-AU"/>
          <w:rPrChange w:id="265" w:author="Ellen O'Dwyer" w:date="2024-08-16T13:19:00Z" w16du:dateUtc="2024-08-16T03:19:00Z">
            <w:rPr>
              <w:rStyle w:val="normaltextrun"/>
              <w:rFonts w:ascii="Sennheiser Office" w:hAnsi="Sennheiser Office" w:cs="Segoe UI"/>
              <w:sz w:val="20"/>
              <w:szCs w:val="20"/>
              <w:lang w:val="en-US"/>
            </w:rPr>
          </w:rPrChange>
        </w:rPr>
        <w:t>heart rate data</w:t>
      </w:r>
      <w:r w:rsidR="27D47AD1" w:rsidRPr="00D437E4">
        <w:rPr>
          <w:rStyle w:val="normaltextrun"/>
          <w:rFonts w:ascii="Calibri" w:hAnsi="Calibri" w:cs="Calibri"/>
          <w:sz w:val="22"/>
          <w:szCs w:val="22"/>
          <w:lang w:val="en-AU"/>
          <w:rPrChange w:id="266" w:author="Ellen O'Dwyer" w:date="2024-08-16T13:19:00Z" w16du:dateUtc="2024-08-16T03:19:00Z">
            <w:rPr>
              <w:rStyle w:val="normaltextrun"/>
              <w:rFonts w:ascii="Sennheiser Office" w:hAnsi="Sennheiser Office" w:cs="Segoe UI"/>
              <w:sz w:val="20"/>
              <w:szCs w:val="20"/>
              <w:lang w:val="en-US"/>
            </w:rPr>
          </w:rPrChange>
        </w:rPr>
        <w:t xml:space="preserve"> </w:t>
      </w:r>
      <w:r w:rsidR="03EE9680" w:rsidRPr="00D437E4">
        <w:rPr>
          <w:rStyle w:val="normaltextrun"/>
          <w:rFonts w:ascii="Calibri" w:hAnsi="Calibri" w:cs="Calibri"/>
          <w:sz w:val="22"/>
          <w:szCs w:val="22"/>
          <w:lang w:val="en-AU"/>
          <w:rPrChange w:id="267" w:author="Ellen O'Dwyer" w:date="2024-08-16T13:19:00Z" w16du:dateUtc="2024-08-16T03:19:00Z">
            <w:rPr>
              <w:rStyle w:val="normaltextrun"/>
              <w:rFonts w:ascii="Sennheiser Office" w:hAnsi="Sennheiser Office" w:cs="Segoe UI"/>
              <w:sz w:val="20"/>
              <w:szCs w:val="20"/>
              <w:lang w:val="en-US"/>
            </w:rPr>
          </w:rPrChange>
        </w:rPr>
        <w:t>connects</w:t>
      </w:r>
      <w:r w:rsidR="33D188E9" w:rsidRPr="00D437E4">
        <w:rPr>
          <w:rStyle w:val="normaltextrun"/>
          <w:rFonts w:ascii="Calibri" w:hAnsi="Calibri" w:cs="Calibri"/>
          <w:sz w:val="22"/>
          <w:szCs w:val="22"/>
          <w:lang w:val="en-AU"/>
          <w:rPrChange w:id="268" w:author="Ellen O'Dwyer" w:date="2024-08-16T13:19:00Z" w16du:dateUtc="2024-08-16T03:19:00Z">
            <w:rPr>
              <w:rStyle w:val="normaltextrun"/>
              <w:rFonts w:ascii="Sennheiser Office" w:hAnsi="Sennheiser Office" w:cs="Segoe UI"/>
              <w:sz w:val="20"/>
              <w:szCs w:val="20"/>
              <w:lang w:val="en-US"/>
            </w:rPr>
          </w:rPrChange>
        </w:rPr>
        <w:t xml:space="preserve"> </w:t>
      </w:r>
      <w:r w:rsidR="34E82904" w:rsidRPr="00D437E4">
        <w:rPr>
          <w:rStyle w:val="normaltextrun"/>
          <w:rFonts w:ascii="Calibri" w:hAnsi="Calibri" w:cs="Calibri"/>
          <w:sz w:val="22"/>
          <w:szCs w:val="22"/>
          <w:lang w:val="en-AU"/>
          <w:rPrChange w:id="269" w:author="Ellen O'Dwyer" w:date="2024-08-16T13:19:00Z" w16du:dateUtc="2024-08-16T03:19:00Z">
            <w:rPr>
              <w:rStyle w:val="normaltextrun"/>
              <w:rFonts w:ascii="Sennheiser Office" w:hAnsi="Sennheiser Office" w:cs="Segoe UI"/>
              <w:sz w:val="20"/>
              <w:szCs w:val="20"/>
              <w:lang w:val="en-US"/>
            </w:rPr>
          </w:rPrChange>
        </w:rPr>
        <w:t xml:space="preserve">and </w:t>
      </w:r>
      <w:r w:rsidR="4A8F3954" w:rsidRPr="00D437E4">
        <w:rPr>
          <w:rStyle w:val="normaltextrun"/>
          <w:rFonts w:ascii="Calibri" w:hAnsi="Calibri" w:cs="Calibri"/>
          <w:sz w:val="22"/>
          <w:szCs w:val="22"/>
          <w:lang w:val="en-AU"/>
          <w:rPrChange w:id="270" w:author="Ellen O'Dwyer" w:date="2024-08-16T13:19:00Z" w16du:dateUtc="2024-08-16T03:19:00Z">
            <w:rPr>
              <w:rStyle w:val="normaltextrun"/>
              <w:rFonts w:ascii="Sennheiser Office" w:hAnsi="Sennheiser Office" w:cs="Segoe UI"/>
              <w:sz w:val="20"/>
              <w:szCs w:val="20"/>
              <w:lang w:val="en-US"/>
            </w:rPr>
          </w:rPrChange>
        </w:rPr>
        <w:t xml:space="preserve">integrates </w:t>
      </w:r>
      <w:r w:rsidR="33D188E9" w:rsidRPr="00D437E4">
        <w:rPr>
          <w:rStyle w:val="normaltextrun"/>
          <w:rFonts w:ascii="Calibri" w:hAnsi="Calibri" w:cs="Calibri"/>
          <w:sz w:val="22"/>
          <w:szCs w:val="22"/>
          <w:lang w:val="en-AU"/>
          <w:rPrChange w:id="271" w:author="Ellen O'Dwyer" w:date="2024-08-16T13:19:00Z" w16du:dateUtc="2024-08-16T03:19:00Z">
            <w:rPr>
              <w:rStyle w:val="normaltextrun"/>
              <w:rFonts w:ascii="Sennheiser Office" w:hAnsi="Sennheiser Office" w:cs="Segoe UI"/>
              <w:sz w:val="20"/>
              <w:szCs w:val="20"/>
              <w:lang w:val="en-US"/>
            </w:rPr>
          </w:rPrChange>
        </w:rPr>
        <w:t xml:space="preserve">seamlessly with </w:t>
      </w:r>
      <w:r w:rsidR="72667B9E" w:rsidRPr="00D437E4">
        <w:rPr>
          <w:rStyle w:val="normaltextrun"/>
          <w:rFonts w:ascii="Calibri" w:hAnsi="Calibri" w:cs="Calibri"/>
          <w:sz w:val="22"/>
          <w:szCs w:val="22"/>
          <w:lang w:val="en-AU"/>
          <w:rPrChange w:id="272" w:author="Ellen O'Dwyer" w:date="2024-08-16T13:19:00Z" w16du:dateUtc="2024-08-16T03:19:00Z">
            <w:rPr>
              <w:rStyle w:val="normaltextrun"/>
              <w:rFonts w:ascii="Sennheiser Office" w:hAnsi="Sennheiser Office" w:cs="Segoe UI"/>
              <w:sz w:val="20"/>
              <w:szCs w:val="20"/>
              <w:lang w:val="en-US"/>
            </w:rPr>
          </w:rPrChange>
        </w:rPr>
        <w:t xml:space="preserve">many </w:t>
      </w:r>
      <w:r w:rsidR="33D188E9" w:rsidRPr="00D437E4">
        <w:rPr>
          <w:rStyle w:val="normaltextrun"/>
          <w:rFonts w:ascii="Calibri" w:hAnsi="Calibri" w:cs="Calibri"/>
          <w:sz w:val="22"/>
          <w:szCs w:val="22"/>
          <w:lang w:val="en-AU"/>
          <w:rPrChange w:id="273" w:author="Ellen O'Dwyer" w:date="2024-08-16T13:19:00Z" w16du:dateUtc="2024-08-16T03:19:00Z">
            <w:rPr>
              <w:rStyle w:val="normaltextrun"/>
              <w:rFonts w:ascii="Sennheiser Office" w:hAnsi="Sennheiser Office" w:cs="Segoe UI"/>
              <w:sz w:val="20"/>
              <w:szCs w:val="20"/>
              <w:lang w:val="en-US"/>
            </w:rPr>
          </w:rPrChange>
        </w:rPr>
        <w:t xml:space="preserve">popular </w:t>
      </w:r>
      <w:r w:rsidR="3F5C0E57" w:rsidRPr="00D437E4">
        <w:rPr>
          <w:rStyle w:val="normaltextrun"/>
          <w:rFonts w:ascii="Calibri" w:hAnsi="Calibri" w:cs="Calibri"/>
          <w:sz w:val="22"/>
          <w:szCs w:val="22"/>
          <w:lang w:val="en-AU"/>
          <w:rPrChange w:id="274" w:author="Ellen O'Dwyer" w:date="2024-08-16T13:19:00Z" w16du:dateUtc="2024-08-16T03:19:00Z">
            <w:rPr>
              <w:rStyle w:val="normaltextrun"/>
              <w:rFonts w:ascii="Sennheiser Office" w:hAnsi="Sennheiser Office" w:cs="Segoe UI"/>
              <w:sz w:val="20"/>
              <w:szCs w:val="20"/>
              <w:lang w:val="en-US"/>
            </w:rPr>
          </w:rPrChange>
        </w:rPr>
        <w:t xml:space="preserve">sport </w:t>
      </w:r>
      <w:r w:rsidR="33D188E9" w:rsidRPr="00D437E4">
        <w:rPr>
          <w:rStyle w:val="normaltextrun"/>
          <w:rFonts w:ascii="Calibri" w:hAnsi="Calibri" w:cs="Calibri"/>
          <w:sz w:val="22"/>
          <w:szCs w:val="22"/>
          <w:lang w:val="en-AU"/>
          <w:rPrChange w:id="275" w:author="Ellen O'Dwyer" w:date="2024-08-16T13:19:00Z" w16du:dateUtc="2024-08-16T03:19:00Z">
            <w:rPr>
              <w:rStyle w:val="normaltextrun"/>
              <w:rFonts w:ascii="Sennheiser Office" w:hAnsi="Sennheiser Office" w:cs="Segoe UI"/>
              <w:sz w:val="20"/>
              <w:szCs w:val="20"/>
              <w:lang w:val="en-US"/>
            </w:rPr>
          </w:rPrChange>
        </w:rPr>
        <w:t>devices and apps</w:t>
      </w:r>
      <w:r w:rsidR="78375FF0" w:rsidRPr="00D437E4">
        <w:rPr>
          <w:rStyle w:val="normaltextrun"/>
          <w:rFonts w:ascii="Calibri" w:hAnsi="Calibri" w:cs="Calibri"/>
          <w:sz w:val="22"/>
          <w:szCs w:val="22"/>
          <w:lang w:val="en-AU"/>
          <w:rPrChange w:id="276" w:author="Ellen O'Dwyer" w:date="2024-08-16T13:19:00Z" w16du:dateUtc="2024-08-16T03:19:00Z">
            <w:rPr>
              <w:rStyle w:val="normaltextrun"/>
              <w:rFonts w:ascii="Sennheiser Office" w:hAnsi="Sennheiser Office" w:cs="Segoe UI"/>
              <w:sz w:val="20"/>
              <w:szCs w:val="20"/>
              <w:lang w:val="en-US"/>
            </w:rPr>
          </w:rPrChange>
        </w:rPr>
        <w:t>,</w:t>
      </w:r>
      <w:r w:rsidR="33D188E9" w:rsidRPr="00D437E4">
        <w:rPr>
          <w:rStyle w:val="normaltextrun"/>
          <w:rFonts w:ascii="Calibri" w:hAnsi="Calibri" w:cs="Calibri"/>
          <w:sz w:val="22"/>
          <w:szCs w:val="22"/>
          <w:lang w:val="en-AU"/>
          <w:rPrChange w:id="277" w:author="Ellen O'Dwyer" w:date="2024-08-16T13:19:00Z" w16du:dateUtc="2024-08-16T03:19:00Z">
            <w:rPr>
              <w:rStyle w:val="normaltextrun"/>
              <w:rFonts w:ascii="Sennheiser Office" w:hAnsi="Sennheiser Office" w:cs="Segoe UI"/>
              <w:sz w:val="20"/>
              <w:szCs w:val="20"/>
              <w:lang w:val="en-US"/>
            </w:rPr>
          </w:rPrChange>
        </w:rPr>
        <w:t xml:space="preserve"> </w:t>
      </w:r>
      <w:r w:rsidR="0A77C48C" w:rsidRPr="00D437E4">
        <w:rPr>
          <w:rStyle w:val="normaltextrun"/>
          <w:rFonts w:ascii="Calibri" w:hAnsi="Calibri" w:cs="Calibri"/>
          <w:sz w:val="22"/>
          <w:szCs w:val="22"/>
          <w:lang w:val="en-AU"/>
          <w:rPrChange w:id="278" w:author="Ellen O'Dwyer" w:date="2024-08-16T13:19:00Z" w16du:dateUtc="2024-08-16T03:19:00Z">
            <w:rPr>
              <w:rStyle w:val="normaltextrun"/>
              <w:rFonts w:ascii="Sennheiser Office" w:hAnsi="Sennheiser Office" w:cs="Segoe UI"/>
              <w:sz w:val="20"/>
              <w:szCs w:val="20"/>
              <w:lang w:val="en-US"/>
            </w:rPr>
          </w:rPrChange>
        </w:rPr>
        <w:t xml:space="preserve">such as </w:t>
      </w:r>
      <w:r w:rsidR="33D188E9" w:rsidRPr="00D437E4">
        <w:rPr>
          <w:rStyle w:val="normaltextrun"/>
          <w:rFonts w:ascii="Calibri" w:hAnsi="Calibri" w:cs="Calibri"/>
          <w:sz w:val="22"/>
          <w:szCs w:val="22"/>
          <w:lang w:val="en-AU"/>
          <w:rPrChange w:id="279" w:author="Ellen O'Dwyer" w:date="2024-08-16T13:19:00Z" w16du:dateUtc="2024-08-16T03:19:00Z">
            <w:rPr>
              <w:rStyle w:val="normaltextrun"/>
              <w:rFonts w:ascii="Sennheiser Office" w:hAnsi="Sennheiser Office" w:cs="Segoe UI"/>
              <w:sz w:val="20"/>
              <w:szCs w:val="20"/>
              <w:lang w:val="en-US"/>
            </w:rPr>
          </w:rPrChange>
        </w:rPr>
        <w:t xml:space="preserve">Apple </w:t>
      </w:r>
      <w:r w:rsidR="3324CE7C" w:rsidRPr="00D437E4">
        <w:rPr>
          <w:rStyle w:val="normaltextrun"/>
          <w:rFonts w:ascii="Calibri" w:hAnsi="Calibri" w:cs="Calibri"/>
          <w:sz w:val="22"/>
          <w:szCs w:val="22"/>
          <w:lang w:val="en-AU"/>
          <w:rPrChange w:id="280" w:author="Ellen O'Dwyer" w:date="2024-08-16T13:19:00Z" w16du:dateUtc="2024-08-16T03:19:00Z">
            <w:rPr>
              <w:rStyle w:val="normaltextrun"/>
              <w:rFonts w:ascii="Sennheiser Office" w:hAnsi="Sennheiser Office" w:cs="Segoe UI"/>
              <w:sz w:val="20"/>
              <w:szCs w:val="20"/>
              <w:lang w:val="en-US"/>
            </w:rPr>
          </w:rPrChange>
        </w:rPr>
        <w:t>Watch/Health</w:t>
      </w:r>
      <w:r w:rsidR="33D188E9" w:rsidRPr="00D437E4">
        <w:rPr>
          <w:rStyle w:val="normaltextrun"/>
          <w:rFonts w:ascii="Calibri" w:hAnsi="Calibri" w:cs="Calibri"/>
          <w:sz w:val="22"/>
          <w:szCs w:val="22"/>
          <w:lang w:val="en-AU"/>
          <w:rPrChange w:id="281" w:author="Ellen O'Dwyer" w:date="2024-08-16T13:19:00Z" w16du:dateUtc="2024-08-16T03:19:00Z">
            <w:rPr>
              <w:rStyle w:val="normaltextrun"/>
              <w:rFonts w:ascii="Sennheiser Office" w:hAnsi="Sennheiser Office" w:cs="Segoe UI"/>
              <w:sz w:val="20"/>
              <w:szCs w:val="20"/>
              <w:lang w:val="en-US"/>
            </w:rPr>
          </w:rPrChange>
        </w:rPr>
        <w:t>, G</w:t>
      </w:r>
      <w:r w:rsidR="56D875CB" w:rsidRPr="00D437E4">
        <w:rPr>
          <w:rStyle w:val="normaltextrun"/>
          <w:rFonts w:ascii="Calibri" w:hAnsi="Calibri" w:cs="Calibri"/>
          <w:sz w:val="22"/>
          <w:szCs w:val="22"/>
          <w:lang w:val="en-AU"/>
          <w:rPrChange w:id="282" w:author="Ellen O'Dwyer" w:date="2024-08-16T13:19:00Z" w16du:dateUtc="2024-08-16T03:19:00Z">
            <w:rPr>
              <w:rStyle w:val="normaltextrun"/>
              <w:rFonts w:ascii="Sennheiser Office" w:hAnsi="Sennheiser Office" w:cs="Segoe UI"/>
              <w:sz w:val="20"/>
              <w:szCs w:val="20"/>
              <w:lang w:val="en-US"/>
            </w:rPr>
          </w:rPrChange>
        </w:rPr>
        <w:t>armin</w:t>
      </w:r>
      <w:r w:rsidR="15D30A21" w:rsidRPr="00D437E4">
        <w:rPr>
          <w:rStyle w:val="normaltextrun"/>
          <w:rFonts w:ascii="Calibri" w:hAnsi="Calibri" w:cs="Calibri"/>
          <w:sz w:val="22"/>
          <w:szCs w:val="22"/>
          <w:lang w:val="en-AU"/>
          <w:rPrChange w:id="283" w:author="Ellen O'Dwyer" w:date="2024-08-16T13:19:00Z" w16du:dateUtc="2024-08-16T03:19:00Z">
            <w:rPr>
              <w:rStyle w:val="normaltextrun"/>
              <w:rFonts w:ascii="Sennheiser Office" w:hAnsi="Sennheiser Office" w:cs="Segoe UI"/>
              <w:sz w:val="20"/>
              <w:szCs w:val="20"/>
              <w:lang w:val="en-US"/>
            </w:rPr>
          </w:rPrChange>
        </w:rPr>
        <w:t xml:space="preserve"> Watch/Connect</w:t>
      </w:r>
      <w:r w:rsidR="56D875CB" w:rsidRPr="00D437E4">
        <w:rPr>
          <w:rStyle w:val="normaltextrun"/>
          <w:rFonts w:ascii="Calibri" w:hAnsi="Calibri" w:cs="Calibri"/>
          <w:sz w:val="22"/>
          <w:szCs w:val="22"/>
          <w:lang w:val="en-AU"/>
          <w:rPrChange w:id="284" w:author="Ellen O'Dwyer" w:date="2024-08-16T13:19:00Z" w16du:dateUtc="2024-08-16T03:19:00Z">
            <w:rPr>
              <w:rStyle w:val="normaltextrun"/>
              <w:rFonts w:ascii="Sennheiser Office" w:hAnsi="Sennheiser Office" w:cs="Segoe UI"/>
              <w:sz w:val="20"/>
              <w:szCs w:val="20"/>
              <w:lang w:val="en-US"/>
            </w:rPr>
          </w:rPrChange>
        </w:rPr>
        <w:t>, Strava</w:t>
      </w:r>
      <w:r w:rsidR="2C479AB8" w:rsidRPr="00D437E4">
        <w:rPr>
          <w:rStyle w:val="normaltextrun"/>
          <w:rFonts w:ascii="Calibri" w:hAnsi="Calibri" w:cs="Calibri"/>
          <w:sz w:val="22"/>
          <w:szCs w:val="22"/>
          <w:lang w:val="en-AU"/>
          <w:rPrChange w:id="285" w:author="Ellen O'Dwyer" w:date="2024-08-16T13:19:00Z" w16du:dateUtc="2024-08-16T03:19:00Z">
            <w:rPr>
              <w:rStyle w:val="normaltextrun"/>
              <w:rFonts w:ascii="Sennheiser Office" w:hAnsi="Sennheiser Office" w:cs="Segoe UI"/>
              <w:sz w:val="20"/>
              <w:szCs w:val="20"/>
              <w:lang w:val="en-US"/>
            </w:rPr>
          </w:rPrChange>
        </w:rPr>
        <w:t xml:space="preserve">, </w:t>
      </w:r>
      <w:r w:rsidR="0AF57EBB" w:rsidRPr="00D437E4">
        <w:rPr>
          <w:rStyle w:val="normaltextrun"/>
          <w:rFonts w:ascii="Calibri" w:hAnsi="Calibri" w:cs="Calibri"/>
          <w:sz w:val="22"/>
          <w:szCs w:val="22"/>
          <w:lang w:val="en-AU"/>
          <w:rPrChange w:id="286" w:author="Ellen O'Dwyer" w:date="2024-08-16T13:19:00Z" w16du:dateUtc="2024-08-16T03:19:00Z">
            <w:rPr>
              <w:rStyle w:val="normaltextrun"/>
              <w:rFonts w:ascii="Sennheiser Office" w:hAnsi="Sennheiser Office" w:cs="Segoe UI"/>
              <w:sz w:val="20"/>
              <w:szCs w:val="20"/>
              <w:lang w:val="en-US"/>
            </w:rPr>
          </w:rPrChange>
        </w:rPr>
        <w:t>Peloton and more</w:t>
      </w:r>
      <w:r w:rsidR="1D36B705" w:rsidRPr="00D437E4">
        <w:rPr>
          <w:rStyle w:val="normaltextrun"/>
          <w:rFonts w:ascii="Calibri" w:hAnsi="Calibri" w:cs="Calibri"/>
          <w:sz w:val="22"/>
          <w:szCs w:val="22"/>
          <w:lang w:val="en-AU"/>
          <w:rPrChange w:id="287" w:author="Ellen O'Dwyer" w:date="2024-08-16T13:19:00Z" w16du:dateUtc="2024-08-16T03:19:00Z">
            <w:rPr>
              <w:rStyle w:val="normaltextrun"/>
              <w:rFonts w:ascii="Sennheiser Office" w:hAnsi="Sennheiser Office" w:cs="Segoe UI"/>
              <w:sz w:val="20"/>
              <w:szCs w:val="20"/>
              <w:lang w:val="en-US"/>
            </w:rPr>
          </w:rPrChange>
        </w:rPr>
        <w:t>.</w:t>
      </w:r>
      <w:r w:rsidR="56D875CB" w:rsidRPr="00D437E4">
        <w:rPr>
          <w:rStyle w:val="normaltextrun"/>
          <w:rFonts w:ascii="Calibri" w:hAnsi="Calibri" w:cs="Calibri"/>
          <w:sz w:val="22"/>
          <w:szCs w:val="22"/>
          <w:lang w:val="en-AU"/>
          <w:rPrChange w:id="288" w:author="Ellen O'Dwyer" w:date="2024-08-16T13:19:00Z" w16du:dateUtc="2024-08-16T03:19:00Z">
            <w:rPr>
              <w:rStyle w:val="normaltextrun"/>
              <w:rFonts w:ascii="Sennheiser Office" w:hAnsi="Sennheiser Office" w:cs="Segoe UI"/>
              <w:sz w:val="20"/>
              <w:szCs w:val="20"/>
              <w:lang w:val="en-US"/>
            </w:rPr>
          </w:rPrChange>
        </w:rPr>
        <w:t xml:space="preserve"> </w:t>
      </w:r>
      <w:r w:rsidR="1D902B20" w:rsidRPr="00D437E4">
        <w:rPr>
          <w:rFonts w:ascii="Calibri" w:eastAsia="Sennheiser Office" w:hAnsi="Calibri" w:cs="Calibri"/>
          <w:sz w:val="22"/>
          <w:szCs w:val="22"/>
          <w:lang w:val="en-AU"/>
          <w:rPrChange w:id="289" w:author="Ellen O'Dwyer" w:date="2024-08-16T13:19:00Z" w16du:dateUtc="2024-08-16T03:19:00Z">
            <w:rPr>
              <w:rFonts w:ascii="Sennheiser Office" w:eastAsia="Sennheiser Office" w:hAnsi="Sennheiser Office" w:cs="Sennheiser Office"/>
              <w:sz w:val="20"/>
              <w:szCs w:val="20"/>
              <w:lang w:val="en-US"/>
            </w:rPr>
          </w:rPrChange>
        </w:rPr>
        <w:t xml:space="preserve">For the first time ever in a non-Polar product, users will now be able to enjoy full access to Polar’s elite biosensing capabilities and data analytics ecosystem by using Polar Flow as a training </w:t>
      </w:r>
      <w:r w:rsidR="3CDE341E" w:rsidRPr="00D437E4">
        <w:rPr>
          <w:rFonts w:ascii="Calibri" w:eastAsia="Sennheiser Office" w:hAnsi="Calibri" w:cs="Calibri"/>
          <w:sz w:val="22"/>
          <w:szCs w:val="22"/>
          <w:lang w:val="en-AU"/>
          <w:rPrChange w:id="290" w:author="Ellen O'Dwyer" w:date="2024-08-16T13:19:00Z" w16du:dateUtc="2024-08-16T03:19:00Z">
            <w:rPr>
              <w:rFonts w:ascii="Sennheiser Office" w:eastAsia="Sennheiser Office" w:hAnsi="Sennheiser Office" w:cs="Sennheiser Office"/>
              <w:sz w:val="20"/>
              <w:szCs w:val="20"/>
              <w:lang w:val="en-US"/>
            </w:rPr>
          </w:rPrChange>
        </w:rPr>
        <w:t>a</w:t>
      </w:r>
      <w:r w:rsidR="1D902B20" w:rsidRPr="00D437E4">
        <w:rPr>
          <w:rFonts w:ascii="Calibri" w:eastAsia="Sennheiser Office" w:hAnsi="Calibri" w:cs="Calibri"/>
          <w:sz w:val="22"/>
          <w:szCs w:val="22"/>
          <w:lang w:val="en-AU"/>
          <w:rPrChange w:id="291" w:author="Ellen O'Dwyer" w:date="2024-08-16T13:19:00Z" w16du:dateUtc="2024-08-16T03:19:00Z">
            <w:rPr>
              <w:rFonts w:ascii="Sennheiser Office" w:eastAsia="Sennheiser Office" w:hAnsi="Sennheiser Office" w:cs="Sennheiser Office"/>
              <w:sz w:val="20"/>
              <w:szCs w:val="20"/>
              <w:lang w:val="en-US"/>
            </w:rPr>
          </w:rPrChange>
        </w:rPr>
        <w:t xml:space="preserve">pp. This includes access to expert-tier performance tracking, training analytics, smart coaching, and voice guidance. In-ear performance </w:t>
      </w:r>
      <w:del w:id="292" w:author="Chau, Vicky" w:date="2024-02-02T12:02:00Z">
        <w:r w:rsidR="1D902B20" w:rsidRPr="00D437E4" w:rsidDel="00EB7C57">
          <w:rPr>
            <w:rFonts w:ascii="Calibri" w:eastAsia="Sennheiser Office" w:hAnsi="Calibri" w:cs="Calibri"/>
            <w:sz w:val="22"/>
            <w:szCs w:val="22"/>
            <w:lang w:val="en-AU"/>
            <w:rPrChange w:id="293" w:author="Ellen O'Dwyer" w:date="2024-08-16T13:19:00Z" w16du:dateUtc="2024-08-16T03:19:00Z">
              <w:rPr>
                <w:rFonts w:ascii="Sennheiser Office" w:eastAsia="Sennheiser Office" w:hAnsi="Sennheiser Office" w:cs="Sennheiser Office"/>
                <w:sz w:val="20"/>
                <w:szCs w:val="20"/>
                <w:lang w:val="en-US"/>
              </w:rPr>
            </w:rPrChange>
          </w:rPr>
          <w:delText>biometrics</w:delText>
        </w:r>
      </w:del>
      <w:ins w:id="294" w:author="Chau, Vicky" w:date="2024-02-02T12:02:00Z">
        <w:r w:rsidR="00EB7C57" w:rsidRPr="00D437E4">
          <w:rPr>
            <w:rFonts w:ascii="Calibri" w:eastAsia="Sennheiser Office" w:hAnsi="Calibri" w:cs="Calibri"/>
            <w:sz w:val="22"/>
            <w:szCs w:val="22"/>
            <w:lang w:val="en-AU"/>
            <w:rPrChange w:id="295" w:author="Ellen O'Dwyer" w:date="2024-08-16T13:19:00Z" w16du:dateUtc="2024-08-16T03:19:00Z">
              <w:rPr>
                <w:rFonts w:ascii="Sennheiser Office" w:eastAsia="Sennheiser Office" w:hAnsi="Sennheiser Office" w:cs="Sennheiser Office"/>
                <w:sz w:val="20"/>
                <w:szCs w:val="20"/>
                <w:lang w:val="en-US"/>
              </w:rPr>
            </w:rPrChange>
          </w:rPr>
          <w:t>tracking data</w:t>
        </w:r>
      </w:ins>
      <w:r w:rsidR="62E9B4A0" w:rsidRPr="00D437E4">
        <w:rPr>
          <w:rFonts w:ascii="Calibri" w:eastAsia="Sennheiser Office" w:hAnsi="Calibri" w:cs="Calibri"/>
          <w:sz w:val="22"/>
          <w:szCs w:val="22"/>
          <w:lang w:val="en-AU"/>
          <w:rPrChange w:id="296" w:author="Ellen O'Dwyer" w:date="2024-08-16T13:19:00Z" w16du:dateUtc="2024-08-16T03:19:00Z">
            <w:rPr>
              <w:rFonts w:ascii="Sennheiser Office" w:eastAsia="Sennheiser Office" w:hAnsi="Sennheiser Office" w:cs="Sennheiser Office"/>
              <w:sz w:val="20"/>
              <w:szCs w:val="20"/>
              <w:lang w:val="en-US"/>
            </w:rPr>
          </w:rPrChange>
        </w:rPr>
        <w:t>, including Body Temperature,</w:t>
      </w:r>
      <w:r w:rsidR="1D902B20" w:rsidRPr="00D437E4">
        <w:rPr>
          <w:rFonts w:ascii="Calibri" w:eastAsia="Sennheiser Office" w:hAnsi="Calibri" w:cs="Calibri"/>
          <w:sz w:val="22"/>
          <w:szCs w:val="22"/>
          <w:lang w:val="en-AU"/>
          <w:rPrChange w:id="297" w:author="Ellen O'Dwyer" w:date="2024-08-16T13:19:00Z" w16du:dateUtc="2024-08-16T03:19:00Z">
            <w:rPr>
              <w:rFonts w:ascii="Sennheiser Office" w:eastAsia="Sennheiser Office" w:hAnsi="Sennheiser Office" w:cs="Sennheiser Office"/>
              <w:sz w:val="20"/>
              <w:szCs w:val="20"/>
              <w:lang w:val="en-US"/>
            </w:rPr>
          </w:rPrChange>
        </w:rPr>
        <w:t xml:space="preserve"> are connected in real-time for instant insights during training and stored for enhanced post-training analysis in both the Polar Flow app and a desktop browser.</w:t>
      </w:r>
      <w:r w:rsidR="002534BB" w:rsidRPr="00D437E4">
        <w:rPr>
          <w:rFonts w:ascii="Calibri" w:eastAsia="Sennheiser Office" w:hAnsi="Calibri" w:cs="Calibri"/>
          <w:sz w:val="22"/>
          <w:szCs w:val="22"/>
          <w:lang w:val="en-AU"/>
          <w:rPrChange w:id="298" w:author="Ellen O'Dwyer" w:date="2024-08-16T13:19:00Z" w16du:dateUtc="2024-08-16T03:19:00Z">
            <w:rPr>
              <w:rFonts w:ascii="Sennheiser Office" w:eastAsia="Sennheiser Office" w:hAnsi="Sennheiser Office" w:cs="Sennheiser Office"/>
              <w:sz w:val="20"/>
              <w:szCs w:val="20"/>
              <w:lang w:val="en-US"/>
            </w:rPr>
          </w:rPrChange>
        </w:rPr>
        <w:t xml:space="preserve"> </w:t>
      </w:r>
    </w:p>
    <w:p w14:paraId="38B1CCEE" w14:textId="77777777" w:rsidR="004E56AD" w:rsidRPr="00D437E4" w:rsidRDefault="004E56AD" w:rsidP="32C327BF">
      <w:pPr>
        <w:pStyle w:val="paragraph"/>
        <w:spacing w:before="0" w:beforeAutospacing="0" w:after="0" w:afterAutospacing="0"/>
        <w:ind w:right="22"/>
        <w:jc w:val="both"/>
        <w:rPr>
          <w:rStyle w:val="normaltextrun"/>
          <w:rFonts w:ascii="Calibri" w:hAnsi="Calibri" w:cs="Calibri"/>
          <w:color w:val="000000" w:themeColor="text1"/>
          <w:sz w:val="22"/>
          <w:szCs w:val="22"/>
          <w:lang w:val="en-AU"/>
          <w:rPrChange w:id="299" w:author="Ellen O'Dwyer" w:date="2024-08-16T13:19:00Z" w16du:dateUtc="2024-08-16T03:19:00Z">
            <w:rPr>
              <w:rStyle w:val="normaltextrun"/>
              <w:rFonts w:ascii="Sennheiser Office" w:hAnsi="Sennheiser Office" w:cs="Segoe UI"/>
              <w:color w:val="000000" w:themeColor="text1"/>
              <w:sz w:val="20"/>
              <w:szCs w:val="20"/>
              <w:lang w:val="en-US"/>
            </w:rPr>
          </w:rPrChange>
        </w:rPr>
      </w:pPr>
    </w:p>
    <w:p w14:paraId="4A89B692" w14:textId="155D4974" w:rsidR="003453C0" w:rsidRPr="00D437E4" w:rsidRDefault="000F2142" w:rsidP="32C327BF">
      <w:pPr>
        <w:pStyle w:val="paragraph"/>
        <w:spacing w:before="0" w:beforeAutospacing="0" w:after="0" w:afterAutospacing="0"/>
        <w:ind w:right="22"/>
        <w:jc w:val="both"/>
        <w:rPr>
          <w:rStyle w:val="normaltextrun"/>
          <w:rFonts w:ascii="Calibri" w:hAnsi="Calibri" w:cs="Calibri"/>
          <w:color w:val="000000" w:themeColor="text1"/>
          <w:sz w:val="22"/>
          <w:szCs w:val="22"/>
          <w:lang w:val="en-AU"/>
          <w:rPrChange w:id="300" w:author="Ellen O'Dwyer" w:date="2024-08-16T13:19:00Z" w16du:dateUtc="2024-08-16T03:19:00Z">
            <w:rPr>
              <w:rStyle w:val="normaltextrun"/>
              <w:rFonts w:ascii="Sennheiser Office" w:hAnsi="Sennheiser Office" w:cs="Segoe UI"/>
              <w:color w:val="000000" w:themeColor="text1"/>
              <w:sz w:val="20"/>
              <w:szCs w:val="20"/>
              <w:lang w:val="en-US"/>
            </w:rPr>
          </w:rPrChange>
        </w:rPr>
      </w:pPr>
      <w:r w:rsidRPr="00D437E4">
        <w:rPr>
          <w:rStyle w:val="normaltextrun"/>
          <w:rFonts w:ascii="Calibri" w:hAnsi="Calibri" w:cs="Calibri"/>
          <w:color w:val="000000" w:themeColor="text1"/>
          <w:sz w:val="22"/>
          <w:szCs w:val="22"/>
          <w:lang w:val="en-AU"/>
          <w:rPrChange w:id="301" w:author="Ellen O'Dwyer" w:date="2024-08-16T13:19:00Z" w16du:dateUtc="2024-08-16T03:19:00Z">
            <w:rPr>
              <w:rStyle w:val="normaltextrun"/>
              <w:rFonts w:ascii="Sennheiser Office" w:hAnsi="Sennheiser Office" w:cs="Segoe UI"/>
              <w:color w:val="000000" w:themeColor="text1"/>
              <w:sz w:val="20"/>
              <w:szCs w:val="20"/>
              <w:lang w:val="en-US"/>
            </w:rPr>
          </w:rPrChange>
        </w:rPr>
        <w:lastRenderedPageBreak/>
        <w:t>Upon release</w:t>
      </w:r>
      <w:r w:rsidR="00164758" w:rsidRPr="00D437E4">
        <w:rPr>
          <w:rStyle w:val="normaltextrun"/>
          <w:rFonts w:ascii="Calibri" w:hAnsi="Calibri" w:cs="Calibri"/>
          <w:color w:val="000000" w:themeColor="text1"/>
          <w:sz w:val="22"/>
          <w:szCs w:val="22"/>
          <w:lang w:val="en-AU"/>
          <w:rPrChange w:id="302" w:author="Ellen O'Dwyer" w:date="2024-08-16T13:19:00Z" w16du:dateUtc="2024-08-16T03:19:00Z">
            <w:rPr>
              <w:rStyle w:val="normaltextrun"/>
              <w:rFonts w:ascii="Sennheiser Office" w:hAnsi="Sennheiser Office" w:cs="Segoe UI"/>
              <w:color w:val="000000" w:themeColor="text1"/>
              <w:sz w:val="20"/>
              <w:szCs w:val="20"/>
              <w:lang w:val="en-US"/>
            </w:rPr>
          </w:rPrChange>
        </w:rPr>
        <w:t>,</w:t>
      </w:r>
      <w:r w:rsidR="005F124A" w:rsidRPr="00D437E4">
        <w:rPr>
          <w:rStyle w:val="normaltextrun"/>
          <w:rFonts w:ascii="Calibri" w:hAnsi="Calibri" w:cs="Calibri"/>
          <w:color w:val="000000" w:themeColor="text1"/>
          <w:sz w:val="22"/>
          <w:szCs w:val="22"/>
          <w:lang w:val="en-AU"/>
          <w:rPrChange w:id="303"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MOMENTUM Sport </w:t>
      </w:r>
      <w:r w:rsidR="00164758" w:rsidRPr="00D437E4">
        <w:rPr>
          <w:rStyle w:val="normaltextrun"/>
          <w:rFonts w:ascii="Calibri" w:hAnsi="Calibri" w:cs="Calibri"/>
          <w:color w:val="000000" w:themeColor="text1"/>
          <w:sz w:val="22"/>
          <w:szCs w:val="22"/>
          <w:lang w:val="en-AU"/>
          <w:rPrChange w:id="304"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will </w:t>
      </w:r>
      <w:r w:rsidR="005F124A" w:rsidRPr="00D437E4">
        <w:rPr>
          <w:rStyle w:val="normaltextrun"/>
          <w:rFonts w:ascii="Calibri" w:hAnsi="Calibri" w:cs="Calibri"/>
          <w:color w:val="000000" w:themeColor="text1"/>
          <w:sz w:val="22"/>
          <w:szCs w:val="22"/>
          <w:lang w:val="en-AU"/>
          <w:rPrChange w:id="305" w:author="Ellen O'Dwyer" w:date="2024-08-16T13:19:00Z" w16du:dateUtc="2024-08-16T03:19:00Z">
            <w:rPr>
              <w:rStyle w:val="normaltextrun"/>
              <w:rFonts w:ascii="Sennheiser Office" w:hAnsi="Sennheiser Office" w:cs="Segoe UI"/>
              <w:color w:val="000000" w:themeColor="text1"/>
              <w:sz w:val="20"/>
              <w:szCs w:val="20"/>
              <w:lang w:val="en-US"/>
            </w:rPr>
          </w:rPrChange>
        </w:rPr>
        <w:t>also have full integration</w:t>
      </w:r>
      <w:r w:rsidR="004E56AD" w:rsidRPr="00D437E4">
        <w:rPr>
          <w:rStyle w:val="normaltextrun"/>
          <w:rFonts w:ascii="Calibri" w:hAnsi="Calibri" w:cs="Calibri"/>
          <w:color w:val="000000" w:themeColor="text1"/>
          <w:sz w:val="22"/>
          <w:szCs w:val="22"/>
          <w:lang w:val="en-AU"/>
          <w:rPrChange w:id="306"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of </w:t>
      </w:r>
      <w:r w:rsidR="003453C0" w:rsidRPr="00D437E4">
        <w:rPr>
          <w:rStyle w:val="normaltextrun"/>
          <w:rFonts w:ascii="Calibri" w:hAnsi="Calibri" w:cs="Calibri"/>
          <w:color w:val="000000" w:themeColor="text1"/>
          <w:sz w:val="22"/>
          <w:szCs w:val="22"/>
          <w:lang w:val="en-AU"/>
          <w:rPrChange w:id="307"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advanced </w:t>
      </w:r>
      <w:r w:rsidR="004E56AD" w:rsidRPr="00D437E4">
        <w:rPr>
          <w:rStyle w:val="normaltextrun"/>
          <w:rFonts w:ascii="Calibri" w:hAnsi="Calibri" w:cs="Calibri"/>
          <w:color w:val="000000" w:themeColor="text1"/>
          <w:sz w:val="22"/>
          <w:szCs w:val="22"/>
          <w:lang w:val="en-AU"/>
          <w:rPrChange w:id="308"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performance </w:t>
      </w:r>
      <w:del w:id="309" w:author="Chau, Vicky" w:date="2024-02-02T12:03:00Z">
        <w:r w:rsidR="004E56AD" w:rsidRPr="00D437E4" w:rsidDel="00EB7C57">
          <w:rPr>
            <w:rStyle w:val="normaltextrun"/>
            <w:rFonts w:ascii="Calibri" w:hAnsi="Calibri" w:cs="Calibri"/>
            <w:color w:val="000000" w:themeColor="text1"/>
            <w:sz w:val="22"/>
            <w:szCs w:val="22"/>
            <w:lang w:val="en-AU"/>
            <w:rPrChange w:id="310" w:author="Ellen O'Dwyer" w:date="2024-08-16T13:19:00Z" w16du:dateUtc="2024-08-16T03:19:00Z">
              <w:rPr>
                <w:rStyle w:val="normaltextrun"/>
                <w:rFonts w:ascii="Sennheiser Office" w:hAnsi="Sennheiser Office" w:cs="Segoe UI"/>
                <w:color w:val="000000" w:themeColor="text1"/>
                <w:sz w:val="20"/>
                <w:szCs w:val="20"/>
                <w:lang w:val="en-US"/>
              </w:rPr>
            </w:rPrChange>
          </w:rPr>
          <w:delText xml:space="preserve">biometrics </w:delText>
        </w:r>
      </w:del>
      <w:ins w:id="311" w:author="Chau, Vicky" w:date="2024-02-02T12:03:00Z">
        <w:r w:rsidR="00EB7C57" w:rsidRPr="00D437E4">
          <w:rPr>
            <w:rStyle w:val="normaltextrun"/>
            <w:rFonts w:ascii="Calibri" w:hAnsi="Calibri" w:cs="Calibri"/>
            <w:color w:val="000000" w:themeColor="text1"/>
            <w:sz w:val="22"/>
            <w:szCs w:val="22"/>
            <w:lang w:val="en-AU"/>
            <w:rPrChange w:id="312"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tracking data </w:t>
        </w:r>
      </w:ins>
      <w:r w:rsidR="00860CB6" w:rsidRPr="00D437E4">
        <w:rPr>
          <w:rStyle w:val="normaltextrun"/>
          <w:rFonts w:ascii="Calibri" w:hAnsi="Calibri" w:cs="Calibri"/>
          <w:color w:val="000000" w:themeColor="text1"/>
          <w:sz w:val="22"/>
          <w:szCs w:val="22"/>
          <w:lang w:val="en-AU"/>
          <w:rPrChange w:id="313" w:author="Ellen O'Dwyer" w:date="2024-08-16T13:19:00Z" w16du:dateUtc="2024-08-16T03:19:00Z">
            <w:rPr>
              <w:rStyle w:val="normaltextrun"/>
              <w:rFonts w:ascii="Sennheiser Office" w:hAnsi="Sennheiser Office" w:cs="Segoe UI"/>
              <w:color w:val="000000" w:themeColor="text1"/>
              <w:sz w:val="20"/>
              <w:szCs w:val="20"/>
              <w:lang w:val="en-US"/>
            </w:rPr>
          </w:rPrChange>
        </w:rPr>
        <w:t>in</w:t>
      </w:r>
      <w:r w:rsidR="000B3CA1" w:rsidRPr="00D437E4">
        <w:rPr>
          <w:rStyle w:val="normaltextrun"/>
          <w:rFonts w:ascii="Calibri" w:hAnsi="Calibri" w:cs="Calibri"/>
          <w:color w:val="000000" w:themeColor="text1"/>
          <w:sz w:val="22"/>
          <w:szCs w:val="22"/>
          <w:lang w:val="en-AU"/>
          <w:rPrChange w:id="314"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the Polar Vantage V3</w:t>
      </w:r>
      <w:r w:rsidR="00860CB6" w:rsidRPr="00D437E4">
        <w:rPr>
          <w:rStyle w:val="normaltextrun"/>
          <w:rFonts w:ascii="Calibri" w:hAnsi="Calibri" w:cs="Calibri"/>
          <w:color w:val="000000" w:themeColor="text1"/>
          <w:sz w:val="22"/>
          <w:szCs w:val="22"/>
          <w:lang w:val="en-AU"/>
          <w:rPrChange w:id="315"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multisport watch</w:t>
      </w:r>
      <w:r w:rsidR="720008B2" w:rsidRPr="00D437E4">
        <w:rPr>
          <w:rStyle w:val="normaltextrun"/>
          <w:rFonts w:ascii="Calibri" w:hAnsi="Calibri" w:cs="Calibri"/>
          <w:color w:val="000000" w:themeColor="text1"/>
          <w:sz w:val="22"/>
          <w:szCs w:val="22"/>
          <w:lang w:val="en-AU"/>
          <w:rPrChange w:id="316"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w:t>
      </w:r>
      <w:r w:rsidR="00860CB6" w:rsidRPr="00D437E4">
        <w:rPr>
          <w:rStyle w:val="normaltextrun"/>
          <w:rFonts w:ascii="Calibri" w:hAnsi="Calibri" w:cs="Calibri"/>
          <w:color w:val="000000" w:themeColor="text1"/>
          <w:sz w:val="22"/>
          <w:szCs w:val="22"/>
          <w:lang w:val="en-AU"/>
          <w:rPrChange w:id="317"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Simply </w:t>
      </w:r>
      <w:r w:rsidR="000B3CA1" w:rsidRPr="00D437E4">
        <w:rPr>
          <w:rStyle w:val="normaltextrun"/>
          <w:rFonts w:ascii="Calibri" w:hAnsi="Calibri" w:cs="Calibri"/>
          <w:color w:val="000000" w:themeColor="text1"/>
          <w:sz w:val="22"/>
          <w:szCs w:val="22"/>
          <w:lang w:val="en-AU"/>
          <w:rPrChange w:id="318"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connect MOMENTUM Sport </w:t>
      </w:r>
      <w:r w:rsidR="00A757C0" w:rsidRPr="00D437E4">
        <w:rPr>
          <w:rStyle w:val="normaltextrun"/>
          <w:rFonts w:ascii="Calibri" w:hAnsi="Calibri" w:cs="Calibri"/>
          <w:color w:val="000000" w:themeColor="text1"/>
          <w:sz w:val="22"/>
          <w:szCs w:val="22"/>
          <w:lang w:val="en-AU"/>
          <w:rPrChange w:id="319"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and start training to </w:t>
      </w:r>
      <w:r w:rsidR="000B3CA1" w:rsidRPr="00D437E4">
        <w:rPr>
          <w:rStyle w:val="normaltextrun"/>
          <w:rFonts w:ascii="Calibri" w:hAnsi="Calibri" w:cs="Calibri"/>
          <w:color w:val="000000" w:themeColor="text1"/>
          <w:sz w:val="22"/>
          <w:szCs w:val="22"/>
          <w:lang w:val="en-AU"/>
          <w:rPrChange w:id="320"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see </w:t>
      </w:r>
      <w:r w:rsidR="00042C6A" w:rsidRPr="00D437E4">
        <w:rPr>
          <w:rStyle w:val="normaltextrun"/>
          <w:rFonts w:ascii="Calibri" w:hAnsi="Calibri" w:cs="Calibri"/>
          <w:color w:val="000000" w:themeColor="text1"/>
          <w:sz w:val="22"/>
          <w:szCs w:val="22"/>
          <w:lang w:val="en-AU"/>
          <w:rPrChange w:id="321"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real-time </w:t>
      </w:r>
      <w:r w:rsidR="00EE6C95" w:rsidRPr="00D437E4">
        <w:rPr>
          <w:rStyle w:val="normaltextrun"/>
          <w:rFonts w:ascii="Calibri" w:hAnsi="Calibri" w:cs="Calibri"/>
          <w:color w:val="000000" w:themeColor="text1"/>
          <w:sz w:val="22"/>
          <w:szCs w:val="22"/>
          <w:lang w:val="en-AU"/>
          <w:rPrChange w:id="322"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in-ear </w:t>
      </w:r>
      <w:ins w:id="323" w:author="Chau, Vicky" w:date="2024-02-02T12:03:00Z">
        <w:r w:rsidR="00EB7C57" w:rsidRPr="00D437E4">
          <w:rPr>
            <w:rStyle w:val="normaltextrun"/>
            <w:rFonts w:ascii="Calibri" w:hAnsi="Calibri" w:cs="Calibri"/>
            <w:color w:val="000000" w:themeColor="text1"/>
            <w:sz w:val="22"/>
            <w:szCs w:val="22"/>
            <w:lang w:val="en-AU"/>
            <w:rPrChange w:id="324" w:author="Ellen O'Dwyer" w:date="2024-08-16T13:19:00Z" w16du:dateUtc="2024-08-16T03:19:00Z">
              <w:rPr>
                <w:rStyle w:val="normaltextrun"/>
                <w:rFonts w:ascii="Sennheiser Office" w:hAnsi="Sennheiser Office" w:cs="Segoe UI"/>
                <w:color w:val="000000" w:themeColor="text1"/>
                <w:sz w:val="20"/>
                <w:szCs w:val="20"/>
                <w:highlight w:val="yellow"/>
                <w:lang w:val="en-US"/>
              </w:rPr>
            </w:rPrChange>
          </w:rPr>
          <w:t>performance tracking data</w:t>
        </w:r>
        <w:r w:rsidR="00EB7C57" w:rsidRPr="00D437E4">
          <w:rPr>
            <w:rStyle w:val="normaltextrun"/>
            <w:rFonts w:ascii="Calibri" w:hAnsi="Calibri" w:cs="Calibri"/>
            <w:color w:val="000000" w:themeColor="text1"/>
            <w:sz w:val="22"/>
            <w:szCs w:val="22"/>
            <w:lang w:val="en-AU"/>
            <w:rPrChange w:id="325"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w:t>
        </w:r>
      </w:ins>
      <w:del w:id="326" w:author="Chau, Vicky" w:date="2024-02-02T12:03:00Z">
        <w:r w:rsidR="00042C6A" w:rsidRPr="00D437E4" w:rsidDel="00EB7C57">
          <w:rPr>
            <w:rStyle w:val="normaltextrun"/>
            <w:rFonts w:ascii="Calibri" w:hAnsi="Calibri" w:cs="Calibri"/>
            <w:color w:val="000000" w:themeColor="text1"/>
            <w:sz w:val="22"/>
            <w:szCs w:val="22"/>
            <w:lang w:val="en-AU"/>
            <w:rPrChange w:id="327" w:author="Ellen O'Dwyer" w:date="2024-08-16T13:19:00Z" w16du:dateUtc="2024-08-16T03:19:00Z">
              <w:rPr>
                <w:rStyle w:val="normaltextrun"/>
                <w:rFonts w:ascii="Sennheiser Office" w:hAnsi="Sennheiser Office" w:cs="Segoe UI"/>
                <w:color w:val="000000" w:themeColor="text1"/>
                <w:sz w:val="20"/>
                <w:szCs w:val="20"/>
                <w:lang w:val="en-US"/>
              </w:rPr>
            </w:rPrChange>
          </w:rPr>
          <w:delText xml:space="preserve">biometrics </w:delText>
        </w:r>
        <w:r w:rsidR="00EE6C95" w:rsidRPr="00D437E4" w:rsidDel="00EB7C57">
          <w:rPr>
            <w:rStyle w:val="normaltextrun"/>
            <w:rFonts w:ascii="Calibri" w:hAnsi="Calibri" w:cs="Calibri"/>
            <w:color w:val="000000" w:themeColor="text1"/>
            <w:sz w:val="22"/>
            <w:szCs w:val="22"/>
            <w:lang w:val="en-AU"/>
            <w:rPrChange w:id="328" w:author="Ellen O'Dwyer" w:date="2024-08-16T13:19:00Z" w16du:dateUtc="2024-08-16T03:19:00Z">
              <w:rPr>
                <w:rStyle w:val="normaltextrun"/>
                <w:rFonts w:ascii="Sennheiser Office" w:hAnsi="Sennheiser Office" w:cs="Segoe UI"/>
                <w:color w:val="000000" w:themeColor="text1"/>
                <w:sz w:val="20"/>
                <w:szCs w:val="20"/>
                <w:lang w:val="en-US"/>
              </w:rPr>
            </w:rPrChange>
          </w:rPr>
          <w:delText xml:space="preserve">data </w:delText>
        </w:r>
      </w:del>
      <w:r w:rsidR="00042C6A" w:rsidRPr="00D437E4">
        <w:rPr>
          <w:rStyle w:val="normaltextrun"/>
          <w:rFonts w:ascii="Calibri" w:hAnsi="Calibri" w:cs="Calibri"/>
          <w:color w:val="000000" w:themeColor="text1"/>
          <w:sz w:val="22"/>
          <w:szCs w:val="22"/>
          <w:lang w:val="en-AU"/>
          <w:rPrChange w:id="329"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streaming </w:t>
      </w:r>
      <w:r w:rsidR="00860CB6" w:rsidRPr="00D437E4">
        <w:rPr>
          <w:rStyle w:val="normaltextrun"/>
          <w:rFonts w:ascii="Calibri" w:hAnsi="Calibri" w:cs="Calibri"/>
          <w:color w:val="000000" w:themeColor="text1"/>
          <w:sz w:val="22"/>
          <w:szCs w:val="22"/>
          <w:lang w:val="en-AU"/>
          <w:rPrChange w:id="330" w:author="Ellen O'Dwyer" w:date="2024-08-16T13:19:00Z" w16du:dateUtc="2024-08-16T03:19:00Z">
            <w:rPr>
              <w:rStyle w:val="normaltextrun"/>
              <w:rFonts w:ascii="Sennheiser Office" w:hAnsi="Sennheiser Office" w:cs="Segoe UI"/>
              <w:color w:val="000000" w:themeColor="text1"/>
              <w:sz w:val="20"/>
              <w:szCs w:val="20"/>
              <w:lang w:val="en-US"/>
            </w:rPr>
          </w:rPrChange>
        </w:rPr>
        <w:t>directly</w:t>
      </w:r>
      <w:r w:rsidR="00042C6A" w:rsidRPr="00D437E4">
        <w:rPr>
          <w:rStyle w:val="normaltextrun"/>
          <w:rFonts w:ascii="Calibri" w:hAnsi="Calibri" w:cs="Calibri"/>
          <w:color w:val="000000" w:themeColor="text1"/>
          <w:sz w:val="22"/>
          <w:szCs w:val="22"/>
          <w:lang w:val="en-AU"/>
          <w:rPrChange w:id="331"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to </w:t>
      </w:r>
      <w:r w:rsidR="00860CB6" w:rsidRPr="00D437E4">
        <w:rPr>
          <w:rStyle w:val="normaltextrun"/>
          <w:rFonts w:ascii="Calibri" w:hAnsi="Calibri" w:cs="Calibri"/>
          <w:color w:val="000000" w:themeColor="text1"/>
          <w:sz w:val="22"/>
          <w:szCs w:val="22"/>
          <w:lang w:val="en-AU"/>
          <w:rPrChange w:id="332" w:author="Ellen O'Dwyer" w:date="2024-08-16T13:19:00Z" w16du:dateUtc="2024-08-16T03:19:00Z">
            <w:rPr>
              <w:rStyle w:val="normaltextrun"/>
              <w:rFonts w:ascii="Sennheiser Office" w:hAnsi="Sennheiser Office" w:cs="Segoe UI"/>
              <w:color w:val="000000" w:themeColor="text1"/>
              <w:sz w:val="20"/>
              <w:szCs w:val="20"/>
              <w:lang w:val="en-US"/>
            </w:rPr>
          </w:rPrChange>
        </w:rPr>
        <w:t>the</w:t>
      </w:r>
      <w:r w:rsidR="00042C6A" w:rsidRPr="00D437E4">
        <w:rPr>
          <w:rStyle w:val="normaltextrun"/>
          <w:rFonts w:ascii="Calibri" w:hAnsi="Calibri" w:cs="Calibri"/>
          <w:color w:val="000000" w:themeColor="text1"/>
          <w:sz w:val="22"/>
          <w:szCs w:val="22"/>
          <w:lang w:val="en-AU"/>
          <w:rPrChange w:id="333"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watch</w:t>
      </w:r>
      <w:r w:rsidR="00235CD1" w:rsidRPr="00D437E4">
        <w:rPr>
          <w:rStyle w:val="normaltextrun"/>
          <w:rFonts w:ascii="Calibri" w:hAnsi="Calibri" w:cs="Calibri"/>
          <w:color w:val="000000" w:themeColor="text1"/>
          <w:sz w:val="22"/>
          <w:szCs w:val="22"/>
          <w:lang w:val="en-AU"/>
          <w:rPrChange w:id="334"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w:t>
      </w:r>
      <w:r w:rsidR="00F8444F" w:rsidRPr="00D437E4">
        <w:rPr>
          <w:rStyle w:val="normaltextrun"/>
          <w:rFonts w:ascii="Calibri" w:hAnsi="Calibri" w:cs="Calibri"/>
          <w:color w:val="000000" w:themeColor="text1"/>
          <w:sz w:val="22"/>
          <w:szCs w:val="22"/>
          <w:lang w:val="en-AU"/>
          <w:rPrChange w:id="335"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MOMENTUM Sport also </w:t>
      </w:r>
      <w:r w:rsidR="008B792B" w:rsidRPr="00D437E4">
        <w:rPr>
          <w:rStyle w:val="normaltextrun"/>
          <w:rFonts w:ascii="Calibri" w:hAnsi="Calibri" w:cs="Calibri"/>
          <w:color w:val="000000" w:themeColor="text1"/>
          <w:sz w:val="22"/>
          <w:szCs w:val="22"/>
          <w:lang w:val="en-AU"/>
          <w:rPrChange w:id="336" w:author="Ellen O'Dwyer" w:date="2024-08-16T13:19:00Z" w16du:dateUtc="2024-08-16T03:19:00Z">
            <w:rPr>
              <w:rStyle w:val="normaltextrun"/>
              <w:rFonts w:ascii="Sennheiser Office" w:hAnsi="Sennheiser Office" w:cs="Segoe UI"/>
              <w:color w:val="000000" w:themeColor="text1"/>
              <w:sz w:val="20"/>
              <w:szCs w:val="20"/>
              <w:lang w:val="en-US"/>
            </w:rPr>
          </w:rPrChange>
        </w:rPr>
        <w:t>supports</w:t>
      </w:r>
      <w:r w:rsidR="00F8444F" w:rsidRPr="00D437E4">
        <w:rPr>
          <w:rStyle w:val="normaltextrun"/>
          <w:rFonts w:ascii="Calibri" w:hAnsi="Calibri" w:cs="Calibri"/>
          <w:color w:val="000000" w:themeColor="text1"/>
          <w:sz w:val="22"/>
          <w:szCs w:val="22"/>
          <w:lang w:val="en-AU"/>
          <w:rPrChange w:id="337"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w:t>
      </w:r>
      <w:r w:rsidR="00235CD1" w:rsidRPr="00D437E4">
        <w:rPr>
          <w:rStyle w:val="normaltextrun"/>
          <w:rFonts w:ascii="Calibri" w:hAnsi="Calibri" w:cs="Calibri"/>
          <w:color w:val="000000" w:themeColor="text1"/>
          <w:sz w:val="22"/>
          <w:szCs w:val="22"/>
          <w:lang w:val="en-AU"/>
          <w:rPrChange w:id="338"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Polar training </w:t>
      </w:r>
      <w:r w:rsidR="008B792B" w:rsidRPr="00D437E4">
        <w:rPr>
          <w:rStyle w:val="normaltextrun"/>
          <w:rFonts w:ascii="Calibri" w:hAnsi="Calibri" w:cs="Calibri"/>
          <w:color w:val="000000" w:themeColor="text1"/>
          <w:sz w:val="22"/>
          <w:szCs w:val="22"/>
          <w:lang w:val="en-AU"/>
          <w:rPrChange w:id="339"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audio </w:t>
      </w:r>
      <w:r w:rsidR="00235CD1" w:rsidRPr="00D437E4">
        <w:rPr>
          <w:rStyle w:val="normaltextrun"/>
          <w:rFonts w:ascii="Calibri" w:hAnsi="Calibri" w:cs="Calibri"/>
          <w:color w:val="000000" w:themeColor="text1"/>
          <w:sz w:val="22"/>
          <w:szCs w:val="22"/>
          <w:lang w:val="en-AU"/>
          <w:rPrChange w:id="340" w:author="Ellen O'Dwyer" w:date="2024-08-16T13:19:00Z" w16du:dateUtc="2024-08-16T03:19:00Z">
            <w:rPr>
              <w:rStyle w:val="normaltextrun"/>
              <w:rFonts w:ascii="Sennheiser Office" w:hAnsi="Sennheiser Office" w:cs="Segoe UI"/>
              <w:color w:val="000000" w:themeColor="text1"/>
              <w:sz w:val="20"/>
              <w:szCs w:val="20"/>
              <w:lang w:val="en-US"/>
            </w:rPr>
          </w:rPrChange>
        </w:rPr>
        <w:t>and navigation guidance stream</w:t>
      </w:r>
      <w:r w:rsidR="00F8444F" w:rsidRPr="00D437E4">
        <w:rPr>
          <w:rStyle w:val="normaltextrun"/>
          <w:rFonts w:ascii="Calibri" w:hAnsi="Calibri" w:cs="Calibri"/>
          <w:color w:val="000000" w:themeColor="text1"/>
          <w:sz w:val="22"/>
          <w:szCs w:val="22"/>
          <w:lang w:val="en-AU"/>
          <w:rPrChange w:id="341" w:author="Ellen O'Dwyer" w:date="2024-08-16T13:19:00Z" w16du:dateUtc="2024-08-16T03:19:00Z">
            <w:rPr>
              <w:rStyle w:val="normaltextrun"/>
              <w:rFonts w:ascii="Sennheiser Office" w:hAnsi="Sennheiser Office" w:cs="Segoe UI"/>
              <w:color w:val="000000" w:themeColor="text1"/>
              <w:sz w:val="20"/>
              <w:szCs w:val="20"/>
              <w:lang w:val="en-US"/>
            </w:rPr>
          </w:rPrChange>
        </w:rPr>
        <w:t>ing</w:t>
      </w:r>
      <w:r w:rsidR="00235CD1" w:rsidRPr="00D437E4">
        <w:rPr>
          <w:rStyle w:val="normaltextrun"/>
          <w:rFonts w:ascii="Calibri" w:hAnsi="Calibri" w:cs="Calibri"/>
          <w:color w:val="000000" w:themeColor="text1"/>
          <w:sz w:val="22"/>
          <w:szCs w:val="22"/>
          <w:lang w:val="en-AU"/>
          <w:rPrChange w:id="342"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directly to </w:t>
      </w:r>
      <w:r w:rsidR="00053BCC" w:rsidRPr="00D437E4">
        <w:rPr>
          <w:rStyle w:val="normaltextrun"/>
          <w:rFonts w:ascii="Calibri" w:hAnsi="Calibri" w:cs="Calibri"/>
          <w:color w:val="000000" w:themeColor="text1"/>
          <w:sz w:val="22"/>
          <w:szCs w:val="22"/>
          <w:lang w:val="en-AU"/>
          <w:rPrChange w:id="343"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your </w:t>
      </w:r>
      <w:r w:rsidR="00235CD1" w:rsidRPr="00D437E4">
        <w:rPr>
          <w:rStyle w:val="normaltextrun"/>
          <w:rFonts w:ascii="Calibri" w:hAnsi="Calibri" w:cs="Calibri"/>
          <w:color w:val="000000" w:themeColor="text1"/>
          <w:sz w:val="22"/>
          <w:szCs w:val="22"/>
          <w:lang w:val="en-AU"/>
          <w:rPrChange w:id="344" w:author="Ellen O'Dwyer" w:date="2024-08-16T13:19:00Z" w16du:dateUtc="2024-08-16T03:19:00Z">
            <w:rPr>
              <w:rStyle w:val="normaltextrun"/>
              <w:rFonts w:ascii="Sennheiser Office" w:hAnsi="Sennheiser Office" w:cs="Segoe UI"/>
              <w:color w:val="000000" w:themeColor="text1"/>
              <w:sz w:val="20"/>
              <w:szCs w:val="20"/>
              <w:lang w:val="en-US"/>
            </w:rPr>
          </w:rPrChange>
        </w:rPr>
        <w:t>ear during training.</w:t>
      </w:r>
      <w:r w:rsidR="00F8444F" w:rsidRPr="00D437E4">
        <w:rPr>
          <w:rStyle w:val="normaltextrun"/>
          <w:rFonts w:ascii="Calibri" w:hAnsi="Calibri" w:cs="Calibri"/>
          <w:color w:val="000000" w:themeColor="text1"/>
          <w:sz w:val="22"/>
          <w:szCs w:val="22"/>
          <w:lang w:val="en-AU"/>
          <w:rPrChange w:id="345" w:author="Ellen O'Dwyer" w:date="2024-08-16T13:19:00Z" w16du:dateUtc="2024-08-16T03:19:00Z">
            <w:rPr>
              <w:rStyle w:val="normaltextrun"/>
              <w:rFonts w:ascii="Sennheiser Office" w:hAnsi="Sennheiser Office" w:cs="Segoe UI"/>
              <w:color w:val="000000" w:themeColor="text1"/>
              <w:sz w:val="20"/>
              <w:szCs w:val="20"/>
              <w:lang w:val="en-US"/>
            </w:rPr>
          </w:rPrChange>
        </w:rPr>
        <w:t xml:space="preserve"> </w:t>
      </w:r>
    </w:p>
    <w:p w14:paraId="01D6C85E" w14:textId="287FA427" w:rsidR="42B42F32" w:rsidRPr="00D437E4" w:rsidRDefault="00FE6940" w:rsidP="06820045">
      <w:pPr>
        <w:spacing w:before="240" w:after="240"/>
        <w:rPr>
          <w:ins w:id="346" w:author="Chau, Vicky" w:date="2024-03-06T10:35:00Z"/>
          <w:rFonts w:ascii="Calibri" w:eastAsia="Sennheiser Office" w:hAnsi="Calibri" w:cs="Calibri"/>
          <w:i/>
          <w:iCs/>
          <w:color w:val="202020"/>
          <w:rPrChange w:id="347" w:author="Ellen O'Dwyer" w:date="2024-08-16T13:19:00Z" w16du:dateUtc="2024-08-16T03:19:00Z">
            <w:rPr>
              <w:ins w:id="348" w:author="Chau, Vicky" w:date="2024-03-06T10:35:00Z"/>
              <w:rFonts w:ascii="Sennheiser Office" w:eastAsia="Sennheiser Office" w:hAnsi="Sennheiser Office" w:cs="Sennheiser Office"/>
              <w:i/>
              <w:iCs/>
              <w:color w:val="202020"/>
              <w:sz w:val="20"/>
              <w:szCs w:val="20"/>
            </w:rPr>
          </w:rPrChange>
        </w:rPr>
      </w:pPr>
      <w:del w:id="349" w:author="Chau, Vicky" w:date="2024-03-06T10:36:00Z">
        <w:r w:rsidRPr="00D437E4" w:rsidDel="00507A2B">
          <w:rPr>
            <w:rFonts w:ascii="Calibri" w:eastAsia="Times New Roman" w:hAnsi="Calibri" w:cs="Calibri"/>
            <w:b/>
            <w:bCs/>
            <w:color w:val="1F1F1F"/>
            <w:rPrChange w:id="350" w:author="Ellen O'Dwyer" w:date="2024-08-16T13:19:00Z" w16du:dateUtc="2024-08-16T03:19:00Z">
              <w:rPr>
                <w:rFonts w:ascii="Sennheiser Office" w:eastAsia="Times New Roman" w:hAnsi="Sennheiser Office" w:cs="Arial"/>
                <w:b/>
                <w:bCs/>
                <w:noProof/>
                <w:color w:val="1F1F1F"/>
                <w:sz w:val="20"/>
                <w:szCs w:val="20"/>
              </w:rPr>
            </w:rPrChange>
          </w:rPr>
          <w:drawing>
            <wp:anchor distT="0" distB="0" distL="114300" distR="114300" simplePos="0" relativeHeight="251658240" behindDoc="0" locked="0" layoutInCell="1" allowOverlap="1" wp14:anchorId="79617FD7" wp14:editId="0EC8765A">
              <wp:simplePos x="0" y="0"/>
              <wp:positionH relativeFrom="column">
                <wp:posOffset>209550</wp:posOffset>
              </wp:positionH>
              <wp:positionV relativeFrom="paragraph">
                <wp:posOffset>1396365</wp:posOffset>
              </wp:positionV>
              <wp:extent cx="5343525" cy="3742180"/>
              <wp:effectExtent l="0" t="0" r="0" b="0"/>
              <wp:wrapTopAndBottom/>
              <wp:docPr id="3" name="Picture 3" descr="A black earphones in a 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earphones in a case&#10;&#10;Description automatically generated"/>
                      <pic:cNvPicPr/>
                    </pic:nvPicPr>
                    <pic:blipFill rotWithShape="1">
                      <a:blip r:embed="rId11" cstate="print">
                        <a:extLst>
                          <a:ext uri="{28A0092B-C50C-407E-A947-70E740481C1C}">
                            <a14:useLocalDpi xmlns:a14="http://schemas.microsoft.com/office/drawing/2010/main" val="0"/>
                          </a:ext>
                        </a:extLst>
                      </a:blip>
                      <a:srcRect t="21314" b="8654"/>
                      <a:stretch/>
                    </pic:blipFill>
                    <pic:spPr bwMode="auto">
                      <a:xfrm>
                        <a:off x="0" y="0"/>
                        <a:ext cx="5343525" cy="3742180"/>
                      </a:xfrm>
                      <a:prstGeom prst="rect">
                        <a:avLst/>
                      </a:prstGeom>
                      <a:ln>
                        <a:noFill/>
                      </a:ln>
                      <a:extLst>
                        <a:ext uri="{53640926-AAD7-44D8-BBD7-CCE9431645EC}">
                          <a14:shadowObscured xmlns:a14="http://schemas.microsoft.com/office/drawing/2010/main"/>
                        </a:ext>
                      </a:extLst>
                    </pic:spPr>
                  </pic:pic>
                </a:graphicData>
              </a:graphic>
            </wp:anchor>
          </w:drawing>
        </w:r>
      </w:del>
      <w:r w:rsidR="42B42F32" w:rsidRPr="00D437E4">
        <w:rPr>
          <w:rFonts w:ascii="Calibri" w:eastAsia="Sennheiser Office" w:hAnsi="Calibri" w:cs="Calibri"/>
          <w:i/>
          <w:iCs/>
          <w:color w:val="202020"/>
          <w:rPrChange w:id="351" w:author="Ellen O'Dwyer" w:date="2024-08-16T13:19:00Z" w16du:dateUtc="2024-08-16T03:19:00Z">
            <w:rPr>
              <w:rFonts w:ascii="Sennheiser Office" w:eastAsia="Sennheiser Office" w:hAnsi="Sennheiser Office" w:cs="Sennheiser Office"/>
              <w:i/>
              <w:iCs/>
              <w:color w:val="202020"/>
              <w:sz w:val="20"/>
              <w:szCs w:val="20"/>
            </w:rPr>
          </w:rPrChange>
        </w:rPr>
        <w:t xml:space="preserve">“Exercise and personal audio have been joined at the hip for as long as we can remember” </w:t>
      </w:r>
      <w:r w:rsidR="42B42F32" w:rsidRPr="00D437E4">
        <w:rPr>
          <w:rFonts w:ascii="Calibri" w:eastAsia="Sennheiser Office" w:hAnsi="Calibri" w:cs="Calibri"/>
          <w:color w:val="202020"/>
          <w:rPrChange w:id="352" w:author="Ellen O'Dwyer" w:date="2024-08-16T13:19:00Z" w16du:dateUtc="2024-08-16T03:19:00Z">
            <w:rPr>
              <w:rFonts w:ascii="Sennheiser Office" w:eastAsia="Sennheiser Office" w:hAnsi="Sennheiser Office" w:cs="Sennheiser Office"/>
              <w:color w:val="202020"/>
              <w:sz w:val="20"/>
              <w:szCs w:val="20"/>
            </w:rPr>
          </w:rPrChange>
        </w:rPr>
        <w:t>notes Spiros Andreou, Business Product Manager from Polar</w:t>
      </w:r>
      <w:r w:rsidR="42B42F32" w:rsidRPr="00D437E4">
        <w:rPr>
          <w:rFonts w:ascii="Calibri" w:eastAsia="Sennheiser Office" w:hAnsi="Calibri" w:cs="Calibri"/>
          <w:i/>
          <w:iCs/>
          <w:color w:val="202020"/>
          <w:rPrChange w:id="353" w:author="Ellen O'Dwyer" w:date="2024-08-16T13:19:00Z" w16du:dateUtc="2024-08-16T03:19:00Z">
            <w:rPr>
              <w:rFonts w:ascii="Sennheiser Office" w:eastAsia="Sennheiser Office" w:hAnsi="Sennheiser Office" w:cs="Sennheiser Office"/>
              <w:i/>
              <w:iCs/>
              <w:color w:val="202020"/>
              <w:sz w:val="20"/>
              <w:szCs w:val="20"/>
            </w:rPr>
          </w:rPrChange>
        </w:rPr>
        <w:t>, “The addition of biosensors and data output from a true wireless earbud with world-class acoustics is a natural progression that millions of athletes will find appealing to their fitness regimen. We’re proud to say our world-class and science-backed POLAR Flow ecosystem will support MOMENTUM Sport from day one.”</w:t>
      </w:r>
    </w:p>
    <w:p w14:paraId="6193732C" w14:textId="77777777" w:rsidR="00CA3C94" w:rsidRPr="00D437E4" w:rsidRDefault="00CA3C94" w:rsidP="06820045">
      <w:pPr>
        <w:spacing w:before="240" w:after="240"/>
        <w:rPr>
          <w:ins w:id="354" w:author="Chau, Vicky" w:date="2024-03-06T10:35:00Z"/>
          <w:rFonts w:ascii="Calibri" w:eastAsia="Sennheiser Office" w:hAnsi="Calibri" w:cs="Calibri"/>
          <w:i/>
          <w:iCs/>
          <w:color w:val="202020"/>
          <w:rPrChange w:id="355" w:author="Ellen O'Dwyer" w:date="2024-08-16T13:19:00Z" w16du:dateUtc="2024-08-16T03:19:00Z">
            <w:rPr>
              <w:ins w:id="356" w:author="Chau, Vicky" w:date="2024-03-06T10:35:00Z"/>
              <w:rFonts w:ascii="Sennheiser Office" w:eastAsia="Sennheiser Office" w:hAnsi="Sennheiser Office" w:cs="Sennheiser Office"/>
              <w:i/>
              <w:iCs/>
              <w:color w:val="202020"/>
              <w:sz w:val="20"/>
              <w:szCs w:val="20"/>
            </w:rPr>
          </w:rPrChange>
        </w:rPr>
      </w:pPr>
    </w:p>
    <w:p w14:paraId="49D3BD4D" w14:textId="17EBF91A" w:rsidR="00CA3C94" w:rsidRPr="00D437E4" w:rsidRDefault="00CA3C94" w:rsidP="06820045">
      <w:pPr>
        <w:spacing w:before="240" w:after="240"/>
        <w:rPr>
          <w:rFonts w:ascii="Calibri" w:eastAsia="Sennheiser Office" w:hAnsi="Calibri" w:cs="Calibri"/>
          <w:i/>
          <w:iCs/>
          <w:color w:val="202020"/>
          <w:rPrChange w:id="357" w:author="Ellen O'Dwyer" w:date="2024-08-16T13:19:00Z" w16du:dateUtc="2024-08-16T03:19:00Z">
            <w:rPr>
              <w:rFonts w:ascii="Sennheiser Office" w:eastAsia="Sennheiser Office" w:hAnsi="Sennheiser Office" w:cs="Sennheiser Office"/>
              <w:i/>
              <w:iCs/>
              <w:color w:val="202020"/>
              <w:sz w:val="20"/>
              <w:szCs w:val="20"/>
            </w:rPr>
          </w:rPrChange>
        </w:rPr>
      </w:pPr>
      <w:ins w:id="358" w:author="Chau, Vicky" w:date="2024-03-06T10:35:00Z">
        <w:r w:rsidRPr="00D437E4">
          <w:rPr>
            <w:rFonts w:ascii="Calibri" w:hAnsi="Calibri" w:cs="Calibri"/>
            <w:rPrChange w:id="359" w:author="Ellen O'Dwyer" w:date="2024-08-16T13:19:00Z" w16du:dateUtc="2024-08-16T03:19:00Z">
              <w:rPr>
                <w:noProof/>
              </w:rPr>
            </w:rPrChange>
          </w:rPr>
          <w:drawing>
            <wp:inline distT="0" distB="0" distL="0" distR="0" wp14:anchorId="52C01AA8" wp14:editId="2ECB926C">
              <wp:extent cx="5667375" cy="374205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5667375" cy="3742055"/>
                      </a:xfrm>
                      <a:prstGeom prst="rect">
                        <a:avLst/>
                      </a:prstGeom>
                      <a:ln>
                        <a:noFill/>
                      </a:ln>
                      <a:extLst>
                        <a:ext uri="{53640926-AAD7-44D8-BBD7-CCE9431645EC}">
                          <a14:shadowObscured xmlns:a14="http://schemas.microsoft.com/office/drawing/2010/main"/>
                        </a:ext>
                      </a:extLst>
                    </pic:spPr>
                  </pic:pic>
                </a:graphicData>
              </a:graphic>
            </wp:inline>
          </w:drawing>
        </w:r>
      </w:ins>
    </w:p>
    <w:p w14:paraId="45BB8A08" w14:textId="4C282952" w:rsidR="006C7A8F" w:rsidRPr="00D437E4" w:rsidRDefault="3C5616F7" w:rsidP="00211DCC">
      <w:pPr>
        <w:shd w:val="clear" w:color="auto" w:fill="FFFFFF" w:themeFill="background1"/>
        <w:spacing w:before="360" w:after="360" w:line="240" w:lineRule="auto"/>
        <w:rPr>
          <w:ins w:id="360" w:author="Chau, Vicky" w:date="2024-03-06T10:35:00Z"/>
          <w:rFonts w:ascii="Calibri" w:eastAsia="Times New Roman" w:hAnsi="Calibri" w:cs="Calibri"/>
          <w:color w:val="1F1F1F"/>
          <w:rPrChange w:id="361" w:author="Ellen O'Dwyer" w:date="2024-08-16T13:19:00Z" w16du:dateUtc="2024-08-16T03:19:00Z">
            <w:rPr>
              <w:ins w:id="362" w:author="Chau, Vicky" w:date="2024-03-06T10:35:00Z"/>
              <w:rFonts w:ascii="Sennheiser Office" w:eastAsia="Times New Roman" w:hAnsi="Sennheiser Office" w:cs="Arial"/>
              <w:color w:val="1F1F1F"/>
              <w:sz w:val="20"/>
              <w:szCs w:val="20"/>
            </w:rPr>
          </w:rPrChange>
        </w:rPr>
      </w:pPr>
      <w:r w:rsidRPr="00D437E4">
        <w:rPr>
          <w:rFonts w:ascii="Calibri" w:eastAsia="Times New Roman" w:hAnsi="Calibri" w:cs="Calibri"/>
          <w:b/>
          <w:bCs/>
          <w:color w:val="1F1F1F"/>
          <w:rPrChange w:id="363" w:author="Ellen O'Dwyer" w:date="2024-08-16T13:19:00Z" w16du:dateUtc="2024-08-16T03:19:00Z">
            <w:rPr>
              <w:rFonts w:ascii="Sennheiser Office" w:eastAsia="Times New Roman" w:hAnsi="Sennheiser Office" w:cs="Arial"/>
              <w:b/>
              <w:bCs/>
              <w:color w:val="1F1F1F"/>
              <w:sz w:val="20"/>
              <w:szCs w:val="20"/>
            </w:rPr>
          </w:rPrChange>
        </w:rPr>
        <w:t>Hi-Fidelity Fitness</w:t>
      </w:r>
      <w:r w:rsidR="008C28BE" w:rsidRPr="00D437E4">
        <w:rPr>
          <w:rFonts w:ascii="Calibri" w:hAnsi="Calibri" w:cs="Calibri"/>
          <w:rPrChange w:id="364" w:author="Ellen O'Dwyer" w:date="2024-08-16T13:19:00Z" w16du:dateUtc="2024-08-16T03:19:00Z">
            <w:rPr/>
          </w:rPrChange>
        </w:rPr>
        <w:br/>
      </w:r>
      <w:r w:rsidR="0C335D0B" w:rsidRPr="00D437E4">
        <w:rPr>
          <w:rFonts w:ascii="Calibri" w:eastAsia="Times New Roman" w:hAnsi="Calibri" w:cs="Calibri"/>
          <w:color w:val="1F1F1F"/>
          <w:rPrChange w:id="365" w:author="Ellen O'Dwyer" w:date="2024-08-16T13:19:00Z" w16du:dateUtc="2024-08-16T03:19:00Z">
            <w:rPr>
              <w:rFonts w:ascii="Sennheiser Office" w:eastAsia="Times New Roman" w:hAnsi="Sennheiser Office" w:cs="Arial"/>
              <w:color w:val="1F1F1F"/>
              <w:sz w:val="20"/>
              <w:szCs w:val="20"/>
            </w:rPr>
          </w:rPrChange>
        </w:rPr>
        <w:t>Sennheiser’s</w:t>
      </w:r>
      <w:r w:rsidR="7C24266A" w:rsidRPr="00D437E4">
        <w:rPr>
          <w:rFonts w:ascii="Calibri" w:eastAsia="Times New Roman" w:hAnsi="Calibri" w:cs="Calibri"/>
          <w:color w:val="1F1F1F"/>
          <w:rPrChange w:id="366" w:author="Ellen O'Dwyer" w:date="2024-08-16T13:19:00Z" w16du:dateUtc="2024-08-16T03:19:00Z">
            <w:rPr>
              <w:rFonts w:ascii="Sennheiser Office" w:eastAsia="Times New Roman" w:hAnsi="Sennheiser Office" w:cs="Arial"/>
              <w:color w:val="1F1F1F"/>
              <w:sz w:val="20"/>
              <w:szCs w:val="20"/>
            </w:rPr>
          </w:rPrChange>
        </w:rPr>
        <w:t xml:space="preserve"> acoustics expertise </w:t>
      </w:r>
      <w:r w:rsidR="40456932" w:rsidRPr="00D437E4">
        <w:rPr>
          <w:rFonts w:ascii="Calibri" w:eastAsia="Times New Roman" w:hAnsi="Calibri" w:cs="Calibri"/>
          <w:color w:val="1F1F1F"/>
          <w:rPrChange w:id="367" w:author="Ellen O'Dwyer" w:date="2024-08-16T13:19:00Z" w16du:dateUtc="2024-08-16T03:19:00Z">
            <w:rPr>
              <w:rFonts w:ascii="Sennheiser Office" w:eastAsia="Times New Roman" w:hAnsi="Sennheiser Office" w:cs="Arial"/>
              <w:color w:val="1F1F1F"/>
              <w:sz w:val="20"/>
              <w:szCs w:val="20"/>
            </w:rPr>
          </w:rPrChange>
        </w:rPr>
        <w:t xml:space="preserve">goes beyond </w:t>
      </w:r>
      <w:r w:rsidR="63B0C24B" w:rsidRPr="00D437E4">
        <w:rPr>
          <w:rFonts w:ascii="Calibri" w:eastAsia="Times New Roman" w:hAnsi="Calibri" w:cs="Calibri"/>
          <w:color w:val="1F1F1F"/>
          <w:rPrChange w:id="368" w:author="Ellen O'Dwyer" w:date="2024-08-16T13:19:00Z" w16du:dateUtc="2024-08-16T03:19:00Z">
            <w:rPr>
              <w:rFonts w:ascii="Sennheiser Office" w:eastAsia="Times New Roman" w:hAnsi="Sennheiser Office" w:cs="Arial"/>
              <w:color w:val="1F1F1F"/>
              <w:sz w:val="20"/>
              <w:szCs w:val="20"/>
            </w:rPr>
          </w:rPrChange>
        </w:rPr>
        <w:t>the all-new</w:t>
      </w:r>
      <w:r w:rsidR="7998065F" w:rsidRPr="00D437E4">
        <w:rPr>
          <w:rFonts w:ascii="Calibri" w:eastAsia="Times New Roman" w:hAnsi="Calibri" w:cs="Calibri"/>
          <w:color w:val="1F1F1F"/>
          <w:rPrChange w:id="369" w:author="Ellen O'Dwyer" w:date="2024-08-16T13:19:00Z" w16du:dateUtc="2024-08-16T03:19:00Z">
            <w:rPr>
              <w:rFonts w:ascii="Sennheiser Office" w:eastAsia="Times New Roman" w:hAnsi="Sennheiser Office" w:cs="Arial"/>
              <w:color w:val="1F1F1F"/>
              <w:sz w:val="20"/>
              <w:szCs w:val="20"/>
            </w:rPr>
          </w:rPrChange>
        </w:rPr>
        <w:t xml:space="preserve"> </w:t>
      </w:r>
      <w:bookmarkStart w:id="370" w:name="_Int_a9pOsM0c"/>
      <w:r w:rsidR="40456932" w:rsidRPr="00D437E4">
        <w:rPr>
          <w:rFonts w:ascii="Calibri" w:eastAsia="Times New Roman" w:hAnsi="Calibri" w:cs="Calibri"/>
          <w:color w:val="1F1F1F"/>
          <w:rPrChange w:id="371" w:author="Ellen O'Dwyer" w:date="2024-08-16T13:19:00Z" w16du:dateUtc="2024-08-16T03:19:00Z">
            <w:rPr>
              <w:rFonts w:ascii="Sennheiser Office" w:eastAsia="Times New Roman" w:hAnsi="Sennheiser Office" w:cs="Arial"/>
              <w:color w:val="1F1F1F"/>
              <w:sz w:val="20"/>
              <w:szCs w:val="20"/>
            </w:rPr>
          </w:rPrChange>
        </w:rPr>
        <w:t>10mm</w:t>
      </w:r>
      <w:bookmarkEnd w:id="370"/>
      <w:r w:rsidR="7998065F" w:rsidRPr="00D437E4">
        <w:rPr>
          <w:rFonts w:ascii="Calibri" w:eastAsia="Times New Roman" w:hAnsi="Calibri" w:cs="Calibri"/>
          <w:color w:val="1F1F1F"/>
          <w:rPrChange w:id="372" w:author="Ellen O'Dwyer" w:date="2024-08-16T13:19:00Z" w16du:dateUtc="2024-08-16T03:19:00Z">
            <w:rPr>
              <w:rFonts w:ascii="Sennheiser Office" w:eastAsia="Times New Roman" w:hAnsi="Sennheiser Office" w:cs="Arial"/>
              <w:color w:val="1F1F1F"/>
              <w:sz w:val="20"/>
              <w:szCs w:val="20"/>
            </w:rPr>
          </w:rPrChange>
        </w:rPr>
        <w:t xml:space="preserve"> </w:t>
      </w:r>
      <w:r w:rsidR="40456932" w:rsidRPr="00D437E4">
        <w:rPr>
          <w:rFonts w:ascii="Calibri" w:eastAsia="Times New Roman" w:hAnsi="Calibri" w:cs="Calibri"/>
          <w:color w:val="1F1F1F"/>
          <w:rPrChange w:id="373" w:author="Ellen O'Dwyer" w:date="2024-08-16T13:19:00Z" w16du:dateUtc="2024-08-16T03:19:00Z">
            <w:rPr>
              <w:rFonts w:ascii="Sennheiser Office" w:eastAsia="Times New Roman" w:hAnsi="Sennheiser Office" w:cs="Arial"/>
              <w:color w:val="1F1F1F"/>
              <w:sz w:val="20"/>
              <w:szCs w:val="20"/>
            </w:rPr>
          </w:rPrChange>
        </w:rPr>
        <w:t>transducer</w:t>
      </w:r>
      <w:r w:rsidR="63B0C24B" w:rsidRPr="00D437E4">
        <w:rPr>
          <w:rFonts w:ascii="Calibri" w:eastAsia="Times New Roman" w:hAnsi="Calibri" w:cs="Calibri"/>
          <w:color w:val="1F1F1F"/>
          <w:rPrChange w:id="374" w:author="Ellen O'Dwyer" w:date="2024-08-16T13:19:00Z" w16du:dateUtc="2024-08-16T03:19:00Z">
            <w:rPr>
              <w:rFonts w:ascii="Sennheiser Office" w:eastAsia="Times New Roman" w:hAnsi="Sennheiser Office" w:cs="Arial"/>
              <w:color w:val="1F1F1F"/>
              <w:sz w:val="20"/>
              <w:szCs w:val="20"/>
            </w:rPr>
          </w:rPrChange>
        </w:rPr>
        <w:t xml:space="preserve"> found in </w:t>
      </w:r>
      <w:r w:rsidR="22753809" w:rsidRPr="00D437E4">
        <w:rPr>
          <w:rFonts w:ascii="Calibri" w:eastAsia="Times New Roman" w:hAnsi="Calibri" w:cs="Calibri"/>
          <w:color w:val="1F1F1F"/>
          <w:rPrChange w:id="375" w:author="Ellen O'Dwyer" w:date="2024-08-16T13:19:00Z" w16du:dateUtc="2024-08-16T03:19:00Z">
            <w:rPr>
              <w:rFonts w:ascii="Sennheiser Office" w:eastAsia="Times New Roman" w:hAnsi="Sennheiser Office" w:cs="Arial"/>
              <w:color w:val="1F1F1F"/>
              <w:sz w:val="20"/>
              <w:szCs w:val="20"/>
            </w:rPr>
          </w:rPrChange>
        </w:rPr>
        <w:t xml:space="preserve">MOMENTUM </w:t>
      </w:r>
      <w:r w:rsidR="63B0C24B" w:rsidRPr="00D437E4">
        <w:rPr>
          <w:rFonts w:ascii="Calibri" w:eastAsia="Times New Roman" w:hAnsi="Calibri" w:cs="Calibri"/>
          <w:color w:val="1F1F1F"/>
          <w:rPrChange w:id="376" w:author="Ellen O'Dwyer" w:date="2024-08-16T13:19:00Z" w16du:dateUtc="2024-08-16T03:19:00Z">
            <w:rPr>
              <w:rFonts w:ascii="Sennheiser Office" w:eastAsia="Times New Roman" w:hAnsi="Sennheiser Office" w:cs="Arial"/>
              <w:color w:val="1F1F1F"/>
              <w:sz w:val="20"/>
              <w:szCs w:val="20"/>
            </w:rPr>
          </w:rPrChange>
        </w:rPr>
        <w:t>Sport</w:t>
      </w:r>
      <w:r w:rsidR="40456932" w:rsidRPr="00D437E4">
        <w:rPr>
          <w:rFonts w:ascii="Calibri" w:eastAsia="Times New Roman" w:hAnsi="Calibri" w:cs="Calibri"/>
          <w:color w:val="1F1F1F"/>
          <w:rPrChange w:id="377" w:author="Ellen O'Dwyer" w:date="2024-08-16T13:19:00Z" w16du:dateUtc="2024-08-16T03:19:00Z">
            <w:rPr>
              <w:rFonts w:ascii="Sennheiser Office" w:eastAsia="Times New Roman" w:hAnsi="Sennheiser Office" w:cs="Arial"/>
              <w:color w:val="1F1F1F"/>
              <w:sz w:val="20"/>
              <w:szCs w:val="20"/>
            </w:rPr>
          </w:rPrChange>
        </w:rPr>
        <w:t xml:space="preserve">. </w:t>
      </w:r>
      <w:r w:rsidR="5B02F4AA" w:rsidRPr="00D437E4">
        <w:rPr>
          <w:rFonts w:ascii="Calibri" w:eastAsia="Times New Roman" w:hAnsi="Calibri" w:cs="Calibri"/>
          <w:color w:val="1F1F1F"/>
          <w:rPrChange w:id="378" w:author="Ellen O'Dwyer" w:date="2024-08-16T13:19:00Z" w16du:dateUtc="2024-08-16T03:19:00Z">
            <w:rPr>
              <w:rFonts w:ascii="Sennheiser Office" w:eastAsia="Times New Roman" w:hAnsi="Sennheiser Office" w:cs="Arial"/>
              <w:color w:val="1F1F1F"/>
              <w:sz w:val="20"/>
              <w:szCs w:val="20"/>
            </w:rPr>
          </w:rPrChange>
        </w:rPr>
        <w:t>While v</w:t>
      </w:r>
      <w:r w:rsidR="4BC0EAAC" w:rsidRPr="00D437E4">
        <w:rPr>
          <w:rFonts w:ascii="Calibri" w:eastAsia="Times New Roman" w:hAnsi="Calibri" w:cs="Calibri"/>
          <w:color w:val="1F1F1F"/>
          <w:rPrChange w:id="379" w:author="Ellen O'Dwyer" w:date="2024-08-16T13:19:00Z" w16du:dateUtc="2024-08-16T03:19:00Z">
            <w:rPr>
              <w:rFonts w:ascii="Sennheiser Office" w:eastAsia="Times New Roman" w:hAnsi="Sennheiser Office" w:cs="Arial"/>
              <w:color w:val="1F1F1F"/>
              <w:sz w:val="20"/>
              <w:szCs w:val="20"/>
            </w:rPr>
          </w:rPrChange>
        </w:rPr>
        <w:t>ivid</w:t>
      </w:r>
      <w:r w:rsidR="042A75C3" w:rsidRPr="00D437E4">
        <w:rPr>
          <w:rFonts w:ascii="Calibri" w:eastAsia="Times New Roman" w:hAnsi="Calibri" w:cs="Calibri"/>
          <w:color w:val="1F1F1F"/>
          <w:rPrChange w:id="380" w:author="Ellen O'Dwyer" w:date="2024-08-16T13:19:00Z" w16du:dateUtc="2024-08-16T03:19:00Z">
            <w:rPr>
              <w:rFonts w:ascii="Sennheiser Office" w:eastAsia="Times New Roman" w:hAnsi="Sennheiser Office" w:cs="Arial"/>
              <w:color w:val="1F1F1F"/>
              <w:sz w:val="20"/>
              <w:szCs w:val="20"/>
            </w:rPr>
          </w:rPrChange>
        </w:rPr>
        <w:t xml:space="preserve"> </w:t>
      </w:r>
      <w:r w:rsidR="5B02F4AA" w:rsidRPr="00D437E4">
        <w:rPr>
          <w:rFonts w:ascii="Calibri" w:eastAsia="Times New Roman" w:hAnsi="Calibri" w:cs="Calibri"/>
          <w:color w:val="1F1F1F"/>
          <w:rPrChange w:id="381" w:author="Ellen O'Dwyer" w:date="2024-08-16T13:19:00Z" w16du:dateUtc="2024-08-16T03:19:00Z">
            <w:rPr>
              <w:rFonts w:ascii="Sennheiser Office" w:eastAsia="Times New Roman" w:hAnsi="Sennheiser Office" w:cs="Arial"/>
              <w:color w:val="1F1F1F"/>
              <w:sz w:val="20"/>
              <w:szCs w:val="20"/>
            </w:rPr>
          </w:rPrChange>
        </w:rPr>
        <w:t xml:space="preserve">sound </w:t>
      </w:r>
      <w:r w:rsidR="042A75C3" w:rsidRPr="00D437E4">
        <w:rPr>
          <w:rFonts w:ascii="Calibri" w:eastAsia="Times New Roman" w:hAnsi="Calibri" w:cs="Calibri"/>
          <w:color w:val="1F1F1F"/>
          <w:rPrChange w:id="382" w:author="Ellen O'Dwyer" w:date="2024-08-16T13:19:00Z" w16du:dateUtc="2024-08-16T03:19:00Z">
            <w:rPr>
              <w:rFonts w:ascii="Sennheiser Office" w:eastAsia="Times New Roman" w:hAnsi="Sennheiser Office" w:cs="Arial"/>
              <w:color w:val="1F1F1F"/>
              <w:sz w:val="20"/>
              <w:szCs w:val="20"/>
            </w:rPr>
          </w:rPrChange>
        </w:rPr>
        <w:t>and</w:t>
      </w:r>
      <w:r w:rsidR="4BC0EAAC" w:rsidRPr="00D437E4">
        <w:rPr>
          <w:rFonts w:ascii="Calibri" w:eastAsia="Times New Roman" w:hAnsi="Calibri" w:cs="Calibri"/>
          <w:color w:val="1F1F1F"/>
          <w:rPrChange w:id="383" w:author="Ellen O'Dwyer" w:date="2024-08-16T13:19:00Z" w16du:dateUtc="2024-08-16T03:19:00Z">
            <w:rPr>
              <w:rFonts w:ascii="Sennheiser Office" w:eastAsia="Times New Roman" w:hAnsi="Sennheiser Office" w:cs="Arial"/>
              <w:color w:val="1F1F1F"/>
              <w:sz w:val="20"/>
              <w:szCs w:val="20"/>
            </w:rPr>
          </w:rPrChange>
        </w:rPr>
        <w:t xml:space="preserve"> </w:t>
      </w:r>
      <w:r w:rsidR="52314FC0" w:rsidRPr="00D437E4">
        <w:rPr>
          <w:rFonts w:ascii="Calibri" w:eastAsia="Times New Roman" w:hAnsi="Calibri" w:cs="Calibri"/>
          <w:color w:val="1F1F1F"/>
          <w:rPrChange w:id="384" w:author="Ellen O'Dwyer" w:date="2024-08-16T13:19:00Z" w16du:dateUtc="2024-08-16T03:19:00Z">
            <w:rPr>
              <w:rFonts w:ascii="Sennheiser Office" w:eastAsia="Times New Roman" w:hAnsi="Sennheiser Office" w:cs="Arial"/>
              <w:color w:val="1F1F1F"/>
              <w:sz w:val="20"/>
              <w:szCs w:val="20"/>
            </w:rPr>
          </w:rPrChange>
        </w:rPr>
        <w:t>impressive bass</w:t>
      </w:r>
      <w:r w:rsidR="4BC0EAAC" w:rsidRPr="00D437E4">
        <w:rPr>
          <w:rFonts w:ascii="Calibri" w:eastAsia="Times New Roman" w:hAnsi="Calibri" w:cs="Calibri"/>
          <w:color w:val="1F1F1F"/>
          <w:rPrChange w:id="385" w:author="Ellen O'Dwyer" w:date="2024-08-16T13:19:00Z" w16du:dateUtc="2024-08-16T03:19:00Z">
            <w:rPr>
              <w:rFonts w:ascii="Sennheiser Office" w:eastAsia="Times New Roman" w:hAnsi="Sennheiser Office" w:cs="Arial"/>
              <w:color w:val="1F1F1F"/>
              <w:sz w:val="20"/>
              <w:szCs w:val="20"/>
            </w:rPr>
          </w:rPrChange>
        </w:rPr>
        <w:t xml:space="preserve"> </w:t>
      </w:r>
      <w:r w:rsidR="0DEB8B93" w:rsidRPr="00D437E4">
        <w:rPr>
          <w:rFonts w:ascii="Calibri" w:eastAsia="Times New Roman" w:hAnsi="Calibri" w:cs="Calibri"/>
          <w:color w:val="1F1F1F"/>
          <w:rPrChange w:id="386" w:author="Ellen O'Dwyer" w:date="2024-08-16T13:19:00Z" w16du:dateUtc="2024-08-16T03:19:00Z">
            <w:rPr>
              <w:rFonts w:ascii="Sennheiser Office" w:eastAsia="Times New Roman" w:hAnsi="Sennheiser Office" w:cs="Arial"/>
              <w:color w:val="1F1F1F"/>
              <w:sz w:val="20"/>
              <w:szCs w:val="20"/>
            </w:rPr>
          </w:rPrChange>
        </w:rPr>
        <w:t>have been</w:t>
      </w:r>
      <w:r w:rsidR="4BC0EAAC" w:rsidRPr="00D437E4">
        <w:rPr>
          <w:rFonts w:ascii="Calibri" w:eastAsia="Times New Roman" w:hAnsi="Calibri" w:cs="Calibri"/>
          <w:color w:val="1F1F1F"/>
          <w:rPrChange w:id="387" w:author="Ellen O'Dwyer" w:date="2024-08-16T13:19:00Z" w16du:dateUtc="2024-08-16T03:19:00Z">
            <w:rPr>
              <w:rFonts w:ascii="Sennheiser Office" w:eastAsia="Times New Roman" w:hAnsi="Sennheiser Office" w:cs="Arial"/>
              <w:color w:val="1F1F1F"/>
              <w:sz w:val="20"/>
              <w:szCs w:val="20"/>
            </w:rPr>
          </w:rPrChange>
        </w:rPr>
        <w:t xml:space="preserve"> a prerequisite</w:t>
      </w:r>
      <w:r w:rsidR="51B87763" w:rsidRPr="00D437E4">
        <w:rPr>
          <w:rFonts w:ascii="Calibri" w:eastAsia="Times New Roman" w:hAnsi="Calibri" w:cs="Calibri"/>
          <w:color w:val="1F1F1F"/>
          <w:rPrChange w:id="388" w:author="Ellen O'Dwyer" w:date="2024-08-16T13:19:00Z" w16du:dateUtc="2024-08-16T03:19:00Z">
            <w:rPr>
              <w:rFonts w:ascii="Sennheiser Office" w:eastAsia="Times New Roman" w:hAnsi="Sennheiser Office" w:cs="Arial"/>
              <w:color w:val="1F1F1F"/>
              <w:sz w:val="20"/>
              <w:szCs w:val="20"/>
            </w:rPr>
          </w:rPrChange>
        </w:rPr>
        <w:t xml:space="preserve"> for Sennheiser</w:t>
      </w:r>
      <w:r w:rsidR="0DEB8B93" w:rsidRPr="00D437E4">
        <w:rPr>
          <w:rFonts w:ascii="Calibri" w:eastAsia="Times New Roman" w:hAnsi="Calibri" w:cs="Calibri"/>
          <w:color w:val="1F1F1F"/>
          <w:rPrChange w:id="389" w:author="Ellen O'Dwyer" w:date="2024-08-16T13:19:00Z" w16du:dateUtc="2024-08-16T03:19:00Z">
            <w:rPr>
              <w:rFonts w:ascii="Sennheiser Office" w:eastAsia="Times New Roman" w:hAnsi="Sennheiser Office" w:cs="Arial"/>
              <w:color w:val="1F1F1F"/>
              <w:sz w:val="20"/>
              <w:szCs w:val="20"/>
            </w:rPr>
          </w:rPrChange>
        </w:rPr>
        <w:t xml:space="preserve"> </w:t>
      </w:r>
      <w:r w:rsidR="5B02F4AA" w:rsidRPr="00D437E4">
        <w:rPr>
          <w:rFonts w:ascii="Calibri" w:eastAsia="Times New Roman" w:hAnsi="Calibri" w:cs="Calibri"/>
          <w:color w:val="1F1F1F"/>
          <w:rPrChange w:id="390" w:author="Ellen O'Dwyer" w:date="2024-08-16T13:19:00Z" w16du:dateUtc="2024-08-16T03:19:00Z">
            <w:rPr>
              <w:rFonts w:ascii="Sennheiser Office" w:eastAsia="Times New Roman" w:hAnsi="Sennheiser Office" w:cs="Arial"/>
              <w:color w:val="1F1F1F"/>
              <w:sz w:val="20"/>
              <w:szCs w:val="20"/>
            </w:rPr>
          </w:rPrChange>
        </w:rPr>
        <w:t xml:space="preserve">sport headphones </w:t>
      </w:r>
      <w:r w:rsidR="0DEB8B93" w:rsidRPr="00D437E4">
        <w:rPr>
          <w:rFonts w:ascii="Calibri" w:eastAsia="Times New Roman" w:hAnsi="Calibri" w:cs="Calibri"/>
          <w:color w:val="1F1F1F"/>
          <w:rPrChange w:id="391" w:author="Ellen O'Dwyer" w:date="2024-08-16T13:19:00Z" w16du:dateUtc="2024-08-16T03:19:00Z">
            <w:rPr>
              <w:rFonts w:ascii="Sennheiser Office" w:eastAsia="Times New Roman" w:hAnsi="Sennheiser Office" w:cs="Arial"/>
              <w:color w:val="1F1F1F"/>
              <w:sz w:val="20"/>
              <w:szCs w:val="20"/>
            </w:rPr>
          </w:rPrChange>
        </w:rPr>
        <w:t xml:space="preserve">since </w:t>
      </w:r>
      <w:r w:rsidR="37A74AC3" w:rsidRPr="00D437E4">
        <w:rPr>
          <w:rFonts w:ascii="Calibri" w:eastAsia="Times New Roman" w:hAnsi="Calibri" w:cs="Calibri"/>
          <w:color w:val="1F1F1F"/>
          <w:rPrChange w:id="392" w:author="Ellen O'Dwyer" w:date="2024-08-16T13:19:00Z" w16du:dateUtc="2024-08-16T03:19:00Z">
            <w:rPr>
              <w:rFonts w:ascii="Sennheiser Office" w:eastAsia="Times New Roman" w:hAnsi="Sennheiser Office" w:cs="Arial"/>
              <w:color w:val="1F1F1F"/>
              <w:sz w:val="20"/>
              <w:szCs w:val="20"/>
            </w:rPr>
          </w:rPrChange>
        </w:rPr>
        <w:t xml:space="preserve">they </w:t>
      </w:r>
      <w:r w:rsidR="0F163A07" w:rsidRPr="00D437E4">
        <w:rPr>
          <w:rFonts w:ascii="Calibri" w:eastAsia="Times New Roman" w:hAnsi="Calibri" w:cs="Calibri"/>
          <w:color w:val="1F1F1F"/>
          <w:rPrChange w:id="393" w:author="Ellen O'Dwyer" w:date="2024-08-16T13:19:00Z" w16du:dateUtc="2024-08-16T03:19:00Z">
            <w:rPr>
              <w:rFonts w:ascii="Sennheiser Office" w:eastAsia="Times New Roman" w:hAnsi="Sennheiser Office" w:cs="Arial"/>
              <w:color w:val="1F1F1F"/>
              <w:sz w:val="20"/>
              <w:szCs w:val="20"/>
            </w:rPr>
          </w:rPrChange>
        </w:rPr>
        <w:t>revolutioni</w:t>
      </w:r>
      <w:ins w:id="394" w:author="Ellen O'Dwyer" w:date="2024-08-16T13:23:00Z" w16du:dateUtc="2024-08-16T03:23:00Z">
        <w:r w:rsidR="00D437E4">
          <w:rPr>
            <w:rFonts w:ascii="Calibri" w:eastAsia="Times New Roman" w:hAnsi="Calibri" w:cs="Calibri"/>
            <w:color w:val="1F1F1F"/>
          </w:rPr>
          <w:t>s</w:t>
        </w:r>
      </w:ins>
      <w:del w:id="395" w:author="Ellen O'Dwyer" w:date="2024-08-16T13:23:00Z" w16du:dateUtc="2024-08-16T03:23:00Z">
        <w:r w:rsidR="0F163A07" w:rsidRPr="00D437E4" w:rsidDel="00D437E4">
          <w:rPr>
            <w:rFonts w:ascii="Calibri" w:eastAsia="Times New Roman" w:hAnsi="Calibri" w:cs="Calibri"/>
            <w:color w:val="1F1F1F"/>
            <w:rPrChange w:id="396" w:author="Ellen O'Dwyer" w:date="2024-08-16T13:19:00Z" w16du:dateUtc="2024-08-16T03:19:00Z">
              <w:rPr>
                <w:rFonts w:ascii="Sennheiser Office" w:eastAsia="Times New Roman" w:hAnsi="Sennheiser Office" w:cs="Arial"/>
                <w:color w:val="1F1F1F"/>
                <w:sz w:val="20"/>
                <w:szCs w:val="20"/>
              </w:rPr>
            </w:rPrChange>
          </w:rPr>
          <w:delText>z</w:delText>
        </w:r>
      </w:del>
      <w:r w:rsidR="0F163A07" w:rsidRPr="00D437E4">
        <w:rPr>
          <w:rFonts w:ascii="Calibri" w:eastAsia="Times New Roman" w:hAnsi="Calibri" w:cs="Calibri"/>
          <w:color w:val="1F1F1F"/>
          <w:rPrChange w:id="397" w:author="Ellen O'Dwyer" w:date="2024-08-16T13:19:00Z" w16du:dateUtc="2024-08-16T03:19:00Z">
            <w:rPr>
              <w:rFonts w:ascii="Sennheiser Office" w:eastAsia="Times New Roman" w:hAnsi="Sennheiser Office" w:cs="Arial"/>
              <w:color w:val="1F1F1F"/>
              <w:sz w:val="20"/>
              <w:szCs w:val="20"/>
            </w:rPr>
          </w:rPrChange>
        </w:rPr>
        <w:t>ed</w:t>
      </w:r>
      <w:r w:rsidR="5B02F4AA" w:rsidRPr="00D437E4">
        <w:rPr>
          <w:rFonts w:ascii="Calibri" w:eastAsia="Times New Roman" w:hAnsi="Calibri" w:cs="Calibri"/>
          <w:color w:val="1F1F1F"/>
          <w:rPrChange w:id="398" w:author="Ellen O'Dwyer" w:date="2024-08-16T13:19:00Z" w16du:dateUtc="2024-08-16T03:19:00Z">
            <w:rPr>
              <w:rFonts w:ascii="Sennheiser Office" w:eastAsia="Times New Roman" w:hAnsi="Sennheiser Office" w:cs="Arial"/>
              <w:color w:val="1F1F1F"/>
              <w:sz w:val="20"/>
              <w:szCs w:val="20"/>
            </w:rPr>
          </w:rPrChange>
        </w:rPr>
        <w:t xml:space="preserve"> the category i</w:t>
      </w:r>
      <w:r w:rsidR="0DEB8B93" w:rsidRPr="00D437E4">
        <w:rPr>
          <w:rFonts w:ascii="Calibri" w:eastAsia="Times New Roman" w:hAnsi="Calibri" w:cs="Calibri"/>
          <w:color w:val="1F1F1F"/>
          <w:rPrChange w:id="399" w:author="Ellen O'Dwyer" w:date="2024-08-16T13:19:00Z" w16du:dateUtc="2024-08-16T03:19:00Z">
            <w:rPr>
              <w:rFonts w:ascii="Sennheiser Office" w:eastAsia="Times New Roman" w:hAnsi="Sennheiser Office" w:cs="Arial"/>
              <w:color w:val="1F1F1F"/>
              <w:sz w:val="20"/>
              <w:szCs w:val="20"/>
            </w:rPr>
          </w:rPrChange>
        </w:rPr>
        <w:t>n 2006</w:t>
      </w:r>
      <w:r w:rsidR="4BC0EAAC" w:rsidRPr="00D437E4">
        <w:rPr>
          <w:rFonts w:ascii="Calibri" w:eastAsia="Times New Roman" w:hAnsi="Calibri" w:cs="Calibri"/>
          <w:color w:val="1F1F1F"/>
          <w:rPrChange w:id="400" w:author="Ellen O'Dwyer" w:date="2024-08-16T13:19:00Z" w16du:dateUtc="2024-08-16T03:19:00Z">
            <w:rPr>
              <w:rFonts w:ascii="Sennheiser Office" w:eastAsia="Times New Roman" w:hAnsi="Sennheiser Office" w:cs="Arial"/>
              <w:color w:val="1F1F1F"/>
              <w:sz w:val="20"/>
              <w:szCs w:val="20"/>
            </w:rPr>
          </w:rPrChange>
        </w:rPr>
        <w:t>,</w:t>
      </w:r>
      <w:r w:rsidR="353E2ECD" w:rsidRPr="00D437E4">
        <w:rPr>
          <w:rFonts w:ascii="Calibri" w:eastAsia="Times New Roman" w:hAnsi="Calibri" w:cs="Calibri"/>
          <w:color w:val="1F1F1F"/>
          <w:rPrChange w:id="401" w:author="Ellen O'Dwyer" w:date="2024-08-16T13:19:00Z" w16du:dateUtc="2024-08-16T03:19:00Z">
            <w:rPr>
              <w:rFonts w:ascii="Sennheiser Office" w:eastAsia="Times New Roman" w:hAnsi="Sennheiser Office" w:cs="Arial"/>
              <w:color w:val="1F1F1F"/>
              <w:sz w:val="20"/>
              <w:szCs w:val="20"/>
            </w:rPr>
          </w:rPrChange>
        </w:rPr>
        <w:t xml:space="preserve"> the </w:t>
      </w:r>
      <w:r w:rsidR="0A5B47A2" w:rsidRPr="00D437E4">
        <w:rPr>
          <w:rFonts w:ascii="Calibri" w:eastAsia="Times New Roman" w:hAnsi="Calibri" w:cs="Calibri"/>
          <w:color w:val="1F1F1F"/>
          <w:rPrChange w:id="402" w:author="Ellen O'Dwyer" w:date="2024-08-16T13:19:00Z" w16du:dateUtc="2024-08-16T03:19:00Z">
            <w:rPr>
              <w:rFonts w:ascii="Sennheiser Office" w:eastAsia="Times New Roman" w:hAnsi="Sennheiser Office" w:cs="Arial"/>
              <w:color w:val="1F1F1F"/>
              <w:sz w:val="20"/>
              <w:szCs w:val="20"/>
            </w:rPr>
          </w:rPrChange>
        </w:rPr>
        <w:t xml:space="preserve">needs </w:t>
      </w:r>
      <w:r w:rsidR="353E2ECD" w:rsidRPr="00D437E4">
        <w:rPr>
          <w:rFonts w:ascii="Calibri" w:eastAsia="Times New Roman" w:hAnsi="Calibri" w:cs="Calibri"/>
          <w:color w:val="1F1F1F"/>
          <w:rPrChange w:id="403" w:author="Ellen O'Dwyer" w:date="2024-08-16T13:19:00Z" w16du:dateUtc="2024-08-16T03:19:00Z">
            <w:rPr>
              <w:rFonts w:ascii="Sennheiser Office" w:eastAsia="Times New Roman" w:hAnsi="Sennheiser Office" w:cs="Arial"/>
              <w:color w:val="1F1F1F"/>
              <w:sz w:val="20"/>
              <w:szCs w:val="20"/>
            </w:rPr>
          </w:rPrChange>
        </w:rPr>
        <w:t xml:space="preserve">of </w:t>
      </w:r>
      <w:r w:rsidR="677554FE" w:rsidRPr="00D437E4">
        <w:rPr>
          <w:rFonts w:ascii="Calibri" w:eastAsia="Times New Roman" w:hAnsi="Calibri" w:cs="Calibri"/>
          <w:color w:val="1F1F1F"/>
          <w:rPrChange w:id="404" w:author="Ellen O'Dwyer" w:date="2024-08-16T13:19:00Z" w16du:dateUtc="2024-08-16T03:19:00Z">
            <w:rPr>
              <w:rFonts w:ascii="Sennheiser Office" w:eastAsia="Times New Roman" w:hAnsi="Sennheiser Office" w:cs="Arial"/>
              <w:color w:val="1F1F1F"/>
              <w:sz w:val="20"/>
              <w:szCs w:val="20"/>
            </w:rPr>
          </w:rPrChange>
        </w:rPr>
        <w:t>athletes and passionate sports enthusiasts</w:t>
      </w:r>
      <w:r w:rsidR="353E2ECD" w:rsidRPr="00D437E4">
        <w:rPr>
          <w:rFonts w:ascii="Calibri" w:eastAsia="Times New Roman" w:hAnsi="Calibri" w:cs="Calibri"/>
          <w:color w:val="1F1F1F"/>
          <w:rPrChange w:id="405" w:author="Ellen O'Dwyer" w:date="2024-08-16T13:19:00Z" w16du:dateUtc="2024-08-16T03:19:00Z">
            <w:rPr>
              <w:rFonts w:ascii="Sennheiser Office" w:eastAsia="Times New Roman" w:hAnsi="Sennheiser Office" w:cs="Arial"/>
              <w:color w:val="1F1F1F"/>
              <w:sz w:val="20"/>
              <w:szCs w:val="20"/>
            </w:rPr>
          </w:rPrChange>
        </w:rPr>
        <w:t xml:space="preserve"> required </w:t>
      </w:r>
      <w:r w:rsidR="6CEC9260" w:rsidRPr="00D437E4">
        <w:rPr>
          <w:rFonts w:ascii="Calibri" w:eastAsia="Times New Roman" w:hAnsi="Calibri" w:cs="Calibri"/>
          <w:color w:val="1F1F1F"/>
          <w:rPrChange w:id="406" w:author="Ellen O'Dwyer" w:date="2024-08-16T13:19:00Z" w16du:dateUtc="2024-08-16T03:19:00Z">
            <w:rPr>
              <w:rFonts w:ascii="Sennheiser Office" w:eastAsia="Times New Roman" w:hAnsi="Sennheiser Office" w:cs="Arial"/>
              <w:color w:val="1F1F1F"/>
              <w:sz w:val="20"/>
              <w:szCs w:val="20"/>
            </w:rPr>
          </w:rPrChange>
        </w:rPr>
        <w:t>a complete</w:t>
      </w:r>
      <w:r w:rsidR="51B87763" w:rsidRPr="00D437E4">
        <w:rPr>
          <w:rFonts w:ascii="Calibri" w:eastAsia="Times New Roman" w:hAnsi="Calibri" w:cs="Calibri"/>
          <w:color w:val="1F1F1F"/>
          <w:rPrChange w:id="407" w:author="Ellen O'Dwyer" w:date="2024-08-16T13:19:00Z" w16du:dateUtc="2024-08-16T03:19:00Z">
            <w:rPr>
              <w:rFonts w:ascii="Sennheiser Office" w:eastAsia="Times New Roman" w:hAnsi="Sennheiser Office" w:cs="Arial"/>
              <w:color w:val="1F1F1F"/>
              <w:sz w:val="20"/>
              <w:szCs w:val="20"/>
            </w:rPr>
          </w:rPrChange>
        </w:rPr>
        <w:t xml:space="preserve"> reimagining of </w:t>
      </w:r>
      <w:r w:rsidR="52314FC0" w:rsidRPr="00D437E4">
        <w:rPr>
          <w:rFonts w:ascii="Calibri" w:eastAsia="Times New Roman" w:hAnsi="Calibri" w:cs="Calibri"/>
          <w:color w:val="1F1F1F"/>
          <w:rPrChange w:id="408" w:author="Ellen O'Dwyer" w:date="2024-08-16T13:19:00Z" w16du:dateUtc="2024-08-16T03:19:00Z">
            <w:rPr>
              <w:rFonts w:ascii="Sennheiser Office" w:eastAsia="Times New Roman" w:hAnsi="Sennheiser Office" w:cs="Arial"/>
              <w:color w:val="1F1F1F"/>
              <w:sz w:val="20"/>
              <w:szCs w:val="20"/>
            </w:rPr>
          </w:rPrChange>
        </w:rPr>
        <w:t>t</w:t>
      </w:r>
      <w:r w:rsidR="204FBB01" w:rsidRPr="00D437E4">
        <w:rPr>
          <w:rFonts w:ascii="Calibri" w:eastAsia="Times New Roman" w:hAnsi="Calibri" w:cs="Calibri"/>
          <w:color w:val="1F1F1F"/>
          <w:rPrChange w:id="409" w:author="Ellen O'Dwyer" w:date="2024-08-16T13:19:00Z" w16du:dateUtc="2024-08-16T03:19:00Z">
            <w:rPr>
              <w:rFonts w:ascii="Sennheiser Office" w:eastAsia="Times New Roman" w:hAnsi="Sennheiser Office" w:cs="Arial"/>
              <w:color w:val="1F1F1F"/>
              <w:sz w:val="20"/>
              <w:szCs w:val="20"/>
            </w:rPr>
          </w:rPrChange>
        </w:rPr>
        <w:t>he acoustics system</w:t>
      </w:r>
      <w:r w:rsidR="353E2ECD" w:rsidRPr="00D437E4">
        <w:rPr>
          <w:rFonts w:ascii="Calibri" w:eastAsia="Times New Roman" w:hAnsi="Calibri" w:cs="Calibri"/>
          <w:color w:val="1F1F1F"/>
          <w:rPrChange w:id="410" w:author="Ellen O'Dwyer" w:date="2024-08-16T13:19:00Z" w16du:dateUtc="2024-08-16T03:19:00Z">
            <w:rPr>
              <w:rFonts w:ascii="Sennheiser Office" w:eastAsia="Times New Roman" w:hAnsi="Sennheiser Office" w:cs="Arial"/>
              <w:color w:val="1F1F1F"/>
              <w:sz w:val="20"/>
              <w:szCs w:val="20"/>
            </w:rPr>
          </w:rPrChange>
        </w:rPr>
        <w:t xml:space="preserve">. </w:t>
      </w:r>
      <w:r w:rsidR="4F10D9E0" w:rsidRPr="00D437E4">
        <w:rPr>
          <w:rFonts w:ascii="Calibri" w:eastAsia="Times New Roman" w:hAnsi="Calibri" w:cs="Calibri"/>
          <w:color w:val="1F1F1F"/>
          <w:rPrChange w:id="411" w:author="Ellen O'Dwyer" w:date="2024-08-16T13:19:00Z" w16du:dateUtc="2024-08-16T03:19:00Z">
            <w:rPr>
              <w:rFonts w:ascii="Sennheiser Office" w:eastAsia="Times New Roman" w:hAnsi="Sennheiser Office" w:cs="Arial"/>
              <w:color w:val="1F1F1F"/>
              <w:sz w:val="20"/>
              <w:szCs w:val="20"/>
            </w:rPr>
          </w:rPrChange>
        </w:rPr>
        <w:t>Foremost,</w:t>
      </w:r>
      <w:r w:rsidR="6EFAB55F" w:rsidRPr="00D437E4">
        <w:rPr>
          <w:rFonts w:ascii="Calibri" w:eastAsia="Times New Roman" w:hAnsi="Calibri" w:cs="Calibri"/>
          <w:color w:val="1F1F1F"/>
          <w:rPrChange w:id="412" w:author="Ellen O'Dwyer" w:date="2024-08-16T13:19:00Z" w16du:dateUtc="2024-08-16T03:19:00Z">
            <w:rPr>
              <w:rFonts w:ascii="Sennheiser Office" w:eastAsia="Times New Roman" w:hAnsi="Sennheiser Office" w:cs="Arial"/>
              <w:color w:val="1F1F1F"/>
              <w:sz w:val="20"/>
              <w:szCs w:val="20"/>
            </w:rPr>
          </w:rPrChange>
        </w:rPr>
        <w:t xml:space="preserve"> </w:t>
      </w:r>
      <w:r w:rsidR="4F10D9E0" w:rsidRPr="00D437E4">
        <w:rPr>
          <w:rFonts w:ascii="Calibri" w:eastAsia="Times New Roman" w:hAnsi="Calibri" w:cs="Calibri"/>
          <w:color w:val="1F1F1F"/>
          <w:rPrChange w:id="413" w:author="Ellen O'Dwyer" w:date="2024-08-16T13:19:00Z" w16du:dateUtc="2024-08-16T03:19:00Z">
            <w:rPr>
              <w:rFonts w:ascii="Sennheiser Office" w:eastAsia="Times New Roman" w:hAnsi="Sennheiser Office" w:cs="Arial"/>
              <w:color w:val="1F1F1F"/>
              <w:sz w:val="20"/>
              <w:szCs w:val="20"/>
            </w:rPr>
          </w:rPrChange>
        </w:rPr>
        <w:t>MOMENTUM Sport</w:t>
      </w:r>
      <w:r w:rsidR="22753809" w:rsidRPr="00D437E4">
        <w:rPr>
          <w:rFonts w:ascii="Calibri" w:eastAsia="Times New Roman" w:hAnsi="Calibri" w:cs="Calibri"/>
          <w:color w:val="1F1F1F"/>
          <w:rPrChange w:id="414" w:author="Ellen O'Dwyer" w:date="2024-08-16T13:19:00Z" w16du:dateUtc="2024-08-16T03:19:00Z">
            <w:rPr>
              <w:rFonts w:ascii="Sennheiser Office" w:eastAsia="Times New Roman" w:hAnsi="Sennheiser Office" w:cs="Arial"/>
              <w:color w:val="1F1F1F"/>
              <w:sz w:val="20"/>
              <w:szCs w:val="20"/>
            </w:rPr>
          </w:rPrChange>
        </w:rPr>
        <w:t xml:space="preserve"> earbuds </w:t>
      </w:r>
      <w:r w:rsidR="5C60AF14" w:rsidRPr="00D437E4">
        <w:rPr>
          <w:rFonts w:ascii="Calibri" w:eastAsia="Times New Roman" w:hAnsi="Calibri" w:cs="Calibri"/>
          <w:color w:val="1F1F1F"/>
          <w:rPrChange w:id="415" w:author="Ellen O'Dwyer" w:date="2024-08-16T13:19:00Z" w16du:dateUtc="2024-08-16T03:19:00Z">
            <w:rPr>
              <w:rFonts w:ascii="Sennheiser Office" w:eastAsia="Times New Roman" w:hAnsi="Sennheiser Office" w:cs="Arial"/>
              <w:color w:val="1F1F1F"/>
              <w:sz w:val="20"/>
              <w:szCs w:val="20"/>
            </w:rPr>
          </w:rPrChange>
        </w:rPr>
        <w:t>mitigate the occlusion effect with</w:t>
      </w:r>
      <w:r w:rsidR="39052677" w:rsidRPr="00D437E4">
        <w:rPr>
          <w:rFonts w:ascii="Calibri" w:eastAsia="Times New Roman" w:hAnsi="Calibri" w:cs="Calibri"/>
          <w:color w:val="1F1F1F"/>
          <w:rPrChange w:id="416" w:author="Ellen O'Dwyer" w:date="2024-08-16T13:19:00Z" w16du:dateUtc="2024-08-16T03:19:00Z">
            <w:rPr>
              <w:rFonts w:ascii="Sennheiser Office" w:eastAsia="Times New Roman" w:hAnsi="Sennheiser Office" w:cs="Arial"/>
              <w:color w:val="1F1F1F"/>
              <w:sz w:val="20"/>
              <w:szCs w:val="20"/>
            </w:rPr>
          </w:rPrChange>
        </w:rPr>
        <w:t xml:space="preserve"> an acoustic relief channel</w:t>
      </w:r>
      <w:r w:rsidR="5C60AF14" w:rsidRPr="00D437E4">
        <w:rPr>
          <w:rFonts w:ascii="Calibri" w:eastAsia="Times New Roman" w:hAnsi="Calibri" w:cs="Calibri"/>
          <w:color w:val="1F1F1F"/>
          <w:rPrChange w:id="417" w:author="Ellen O'Dwyer" w:date="2024-08-16T13:19:00Z" w16du:dateUtc="2024-08-16T03:19:00Z">
            <w:rPr>
              <w:rFonts w:ascii="Sennheiser Office" w:eastAsia="Times New Roman" w:hAnsi="Sennheiser Office" w:cs="Arial"/>
              <w:color w:val="1F1F1F"/>
              <w:sz w:val="20"/>
              <w:szCs w:val="20"/>
            </w:rPr>
          </w:rPrChange>
        </w:rPr>
        <w:t xml:space="preserve"> that incorporates</w:t>
      </w:r>
      <w:r w:rsidR="5EA6BC72" w:rsidRPr="00D437E4">
        <w:rPr>
          <w:rFonts w:ascii="Calibri" w:eastAsia="Times New Roman" w:hAnsi="Calibri" w:cs="Calibri"/>
          <w:color w:val="1F1F1F"/>
          <w:rPrChange w:id="418" w:author="Ellen O'Dwyer" w:date="2024-08-16T13:19:00Z" w16du:dateUtc="2024-08-16T03:19:00Z">
            <w:rPr>
              <w:rFonts w:ascii="Sennheiser Office" w:eastAsia="Times New Roman" w:hAnsi="Sennheiser Office" w:cs="Arial"/>
              <w:color w:val="1F1F1F"/>
              <w:sz w:val="20"/>
              <w:szCs w:val="20"/>
            </w:rPr>
          </w:rPrChange>
        </w:rPr>
        <w:t xml:space="preserve"> air </w:t>
      </w:r>
      <w:r w:rsidR="1C32F40C" w:rsidRPr="00D437E4">
        <w:rPr>
          <w:rFonts w:ascii="Calibri" w:eastAsia="Times New Roman" w:hAnsi="Calibri" w:cs="Calibri"/>
          <w:color w:val="1F1F1F"/>
          <w:rPrChange w:id="419" w:author="Ellen O'Dwyer" w:date="2024-08-16T13:19:00Z" w16du:dateUtc="2024-08-16T03:19:00Z">
            <w:rPr>
              <w:rFonts w:ascii="Sennheiser Office" w:eastAsia="Times New Roman" w:hAnsi="Sennheiser Office" w:cs="Arial"/>
              <w:color w:val="1F1F1F"/>
              <w:sz w:val="20"/>
              <w:szCs w:val="20"/>
            </w:rPr>
          </w:rPrChange>
        </w:rPr>
        <w:t>ventilation</w:t>
      </w:r>
      <w:r w:rsidR="5C60AF14" w:rsidRPr="00D437E4">
        <w:rPr>
          <w:rFonts w:ascii="Calibri" w:eastAsia="Times New Roman" w:hAnsi="Calibri" w:cs="Calibri"/>
          <w:color w:val="1F1F1F"/>
          <w:rPrChange w:id="420" w:author="Ellen O'Dwyer" w:date="2024-08-16T13:19:00Z" w16du:dateUtc="2024-08-16T03:19:00Z">
            <w:rPr>
              <w:rFonts w:ascii="Sennheiser Office" w:eastAsia="Times New Roman" w:hAnsi="Sennheiser Office" w:cs="Arial"/>
              <w:color w:val="1F1F1F"/>
              <w:sz w:val="20"/>
              <w:szCs w:val="20"/>
            </w:rPr>
          </w:rPrChange>
        </w:rPr>
        <w:t>. This dramatically</w:t>
      </w:r>
      <w:r w:rsidR="5EA6BC72" w:rsidRPr="00D437E4">
        <w:rPr>
          <w:rFonts w:ascii="Calibri" w:eastAsia="Times New Roman" w:hAnsi="Calibri" w:cs="Calibri"/>
          <w:color w:val="1F1F1F"/>
          <w:rPrChange w:id="421" w:author="Ellen O'Dwyer" w:date="2024-08-16T13:19:00Z" w16du:dateUtc="2024-08-16T03:19:00Z">
            <w:rPr>
              <w:rFonts w:ascii="Sennheiser Office" w:eastAsia="Times New Roman" w:hAnsi="Sennheiser Office" w:cs="Arial"/>
              <w:color w:val="1F1F1F"/>
              <w:sz w:val="20"/>
              <w:szCs w:val="20"/>
            </w:rPr>
          </w:rPrChange>
        </w:rPr>
        <w:t xml:space="preserve"> minimi</w:t>
      </w:r>
      <w:ins w:id="422" w:author="Ellen O'Dwyer" w:date="2024-08-16T13:23:00Z" w16du:dateUtc="2024-08-16T03:23:00Z">
        <w:r w:rsidR="00D437E4">
          <w:rPr>
            <w:rFonts w:ascii="Calibri" w:eastAsia="Times New Roman" w:hAnsi="Calibri" w:cs="Calibri"/>
            <w:color w:val="1F1F1F"/>
          </w:rPr>
          <w:t>s</w:t>
        </w:r>
      </w:ins>
      <w:del w:id="423" w:author="Ellen O'Dwyer" w:date="2024-08-16T13:23:00Z" w16du:dateUtc="2024-08-16T03:23:00Z">
        <w:r w:rsidR="5EA6BC72" w:rsidRPr="00D437E4" w:rsidDel="00D437E4">
          <w:rPr>
            <w:rFonts w:ascii="Calibri" w:eastAsia="Times New Roman" w:hAnsi="Calibri" w:cs="Calibri"/>
            <w:color w:val="1F1F1F"/>
            <w:rPrChange w:id="424" w:author="Ellen O'Dwyer" w:date="2024-08-16T13:19:00Z" w16du:dateUtc="2024-08-16T03:19:00Z">
              <w:rPr>
                <w:rFonts w:ascii="Sennheiser Office" w:eastAsia="Times New Roman" w:hAnsi="Sennheiser Office" w:cs="Arial"/>
                <w:color w:val="1F1F1F"/>
                <w:sz w:val="20"/>
                <w:szCs w:val="20"/>
              </w:rPr>
            </w:rPrChange>
          </w:rPr>
          <w:delText>z</w:delText>
        </w:r>
      </w:del>
      <w:r w:rsidR="5EA6BC72" w:rsidRPr="00D437E4">
        <w:rPr>
          <w:rFonts w:ascii="Calibri" w:eastAsia="Times New Roman" w:hAnsi="Calibri" w:cs="Calibri"/>
          <w:color w:val="1F1F1F"/>
          <w:rPrChange w:id="425" w:author="Ellen O'Dwyer" w:date="2024-08-16T13:19:00Z" w16du:dateUtc="2024-08-16T03:19:00Z">
            <w:rPr>
              <w:rFonts w:ascii="Sennheiser Office" w:eastAsia="Times New Roman" w:hAnsi="Sennheiser Office" w:cs="Arial"/>
              <w:color w:val="1F1F1F"/>
              <w:sz w:val="20"/>
              <w:szCs w:val="20"/>
            </w:rPr>
          </w:rPrChange>
        </w:rPr>
        <w:t>e</w:t>
      </w:r>
      <w:r w:rsidR="5C60AF14" w:rsidRPr="00D437E4">
        <w:rPr>
          <w:rFonts w:ascii="Calibri" w:eastAsia="Times New Roman" w:hAnsi="Calibri" w:cs="Calibri"/>
          <w:color w:val="1F1F1F"/>
          <w:rPrChange w:id="426" w:author="Ellen O'Dwyer" w:date="2024-08-16T13:19:00Z" w16du:dateUtc="2024-08-16T03:19:00Z">
            <w:rPr>
              <w:rFonts w:ascii="Sennheiser Office" w:eastAsia="Times New Roman" w:hAnsi="Sennheiser Office" w:cs="Arial"/>
              <w:color w:val="1F1F1F"/>
              <w:sz w:val="20"/>
              <w:szCs w:val="20"/>
            </w:rPr>
          </w:rPrChange>
        </w:rPr>
        <w:t>s</w:t>
      </w:r>
      <w:r w:rsidR="5EA6BC72" w:rsidRPr="00D437E4">
        <w:rPr>
          <w:rFonts w:ascii="Calibri" w:eastAsia="Times New Roman" w:hAnsi="Calibri" w:cs="Calibri"/>
          <w:color w:val="1F1F1F"/>
          <w:rPrChange w:id="427" w:author="Ellen O'Dwyer" w:date="2024-08-16T13:19:00Z" w16du:dateUtc="2024-08-16T03:19:00Z">
            <w:rPr>
              <w:rFonts w:ascii="Sennheiser Office" w:eastAsia="Times New Roman" w:hAnsi="Sennheiser Office" w:cs="Arial"/>
              <w:color w:val="1F1F1F"/>
              <w:sz w:val="20"/>
              <w:szCs w:val="20"/>
            </w:rPr>
          </w:rPrChange>
        </w:rPr>
        <w:t xml:space="preserve"> </w:t>
      </w:r>
      <w:r w:rsidR="154A0B65" w:rsidRPr="00D437E4">
        <w:rPr>
          <w:rFonts w:ascii="Calibri" w:eastAsia="Times New Roman" w:hAnsi="Calibri" w:cs="Calibri"/>
          <w:color w:val="1F1F1F"/>
          <w:rPrChange w:id="428" w:author="Ellen O'Dwyer" w:date="2024-08-16T13:19:00Z" w16du:dateUtc="2024-08-16T03:19:00Z">
            <w:rPr>
              <w:rFonts w:ascii="Sennheiser Office" w:eastAsia="Times New Roman" w:hAnsi="Sennheiser Office" w:cs="Arial"/>
              <w:color w:val="1F1F1F"/>
              <w:sz w:val="20"/>
              <w:szCs w:val="20"/>
            </w:rPr>
          </w:rPrChange>
        </w:rPr>
        <w:t>footstep noise, breathing</w:t>
      </w:r>
      <w:r w:rsidR="369C8F96" w:rsidRPr="00D437E4">
        <w:rPr>
          <w:rFonts w:ascii="Calibri" w:eastAsia="Times New Roman" w:hAnsi="Calibri" w:cs="Calibri"/>
          <w:color w:val="1F1F1F"/>
          <w:rPrChange w:id="429" w:author="Ellen O'Dwyer" w:date="2024-08-16T13:19:00Z" w16du:dateUtc="2024-08-16T03:19:00Z">
            <w:rPr>
              <w:rFonts w:ascii="Sennheiser Office" w:eastAsia="Times New Roman" w:hAnsi="Sennheiser Office" w:cs="Arial"/>
              <w:color w:val="1F1F1F"/>
              <w:sz w:val="20"/>
              <w:szCs w:val="20"/>
            </w:rPr>
          </w:rPrChange>
        </w:rPr>
        <w:t xml:space="preserve">, and other </w:t>
      </w:r>
      <w:r w:rsidR="7098BBCD" w:rsidRPr="00D437E4">
        <w:rPr>
          <w:rFonts w:ascii="Calibri" w:eastAsia="Times New Roman" w:hAnsi="Calibri" w:cs="Calibri"/>
          <w:color w:val="1F1F1F"/>
          <w:rPrChange w:id="430" w:author="Ellen O'Dwyer" w:date="2024-08-16T13:19:00Z" w16du:dateUtc="2024-08-16T03:19:00Z">
            <w:rPr>
              <w:rFonts w:ascii="Sennheiser Office" w:eastAsia="Times New Roman" w:hAnsi="Sennheiser Office" w:cs="Arial"/>
              <w:color w:val="1F1F1F"/>
              <w:sz w:val="20"/>
              <w:szCs w:val="20"/>
            </w:rPr>
          </w:rPrChange>
        </w:rPr>
        <w:t>body-borne distractions</w:t>
      </w:r>
      <w:r w:rsidR="369C8F96" w:rsidRPr="00D437E4">
        <w:rPr>
          <w:rFonts w:ascii="Calibri" w:eastAsia="Times New Roman" w:hAnsi="Calibri" w:cs="Calibri"/>
          <w:color w:val="1F1F1F"/>
          <w:rPrChange w:id="431" w:author="Ellen O'Dwyer" w:date="2024-08-16T13:19:00Z" w16du:dateUtc="2024-08-16T03:19:00Z">
            <w:rPr>
              <w:rFonts w:ascii="Sennheiser Office" w:eastAsia="Times New Roman" w:hAnsi="Sennheiser Office" w:cs="Arial"/>
              <w:color w:val="1F1F1F"/>
              <w:sz w:val="20"/>
              <w:szCs w:val="20"/>
            </w:rPr>
          </w:rPrChange>
        </w:rPr>
        <w:t xml:space="preserve">. </w:t>
      </w:r>
    </w:p>
    <w:p w14:paraId="282EB6A9" w14:textId="77777777" w:rsidR="006C7A8F" w:rsidRPr="00D437E4" w:rsidRDefault="006C7A8F" w:rsidP="00211DCC">
      <w:pPr>
        <w:shd w:val="clear" w:color="auto" w:fill="FFFFFF" w:themeFill="background1"/>
        <w:spacing w:before="360" w:after="360" w:line="240" w:lineRule="auto"/>
        <w:rPr>
          <w:ins w:id="432" w:author="Chau, Vicky" w:date="2024-03-06T10:35:00Z"/>
          <w:rFonts w:ascii="Calibri" w:eastAsia="Times New Roman" w:hAnsi="Calibri" w:cs="Calibri"/>
          <w:color w:val="1F1F1F"/>
          <w:rPrChange w:id="433" w:author="Ellen O'Dwyer" w:date="2024-08-16T13:19:00Z" w16du:dateUtc="2024-08-16T03:19:00Z">
            <w:rPr>
              <w:ins w:id="434" w:author="Chau, Vicky" w:date="2024-03-06T10:35:00Z"/>
              <w:rFonts w:ascii="Sennheiser Office" w:eastAsia="Times New Roman" w:hAnsi="Sennheiser Office" w:cs="Arial"/>
              <w:color w:val="1F1F1F"/>
              <w:sz w:val="20"/>
              <w:szCs w:val="20"/>
            </w:rPr>
          </w:rPrChange>
        </w:rPr>
      </w:pPr>
    </w:p>
    <w:p w14:paraId="751668CA" w14:textId="6B514771" w:rsidR="006C7A8F" w:rsidRPr="00D437E4" w:rsidRDefault="006C7A8F" w:rsidP="00211DCC">
      <w:pPr>
        <w:shd w:val="clear" w:color="auto" w:fill="FFFFFF" w:themeFill="background1"/>
        <w:spacing w:before="360" w:after="360" w:line="240" w:lineRule="auto"/>
        <w:rPr>
          <w:ins w:id="435" w:author="Chau, Vicky" w:date="2024-03-06T10:35:00Z"/>
          <w:rFonts w:ascii="Calibri" w:eastAsia="Times New Roman" w:hAnsi="Calibri" w:cs="Calibri"/>
          <w:color w:val="1F1F1F"/>
          <w:rPrChange w:id="436" w:author="Ellen O'Dwyer" w:date="2024-08-16T13:19:00Z" w16du:dateUtc="2024-08-16T03:19:00Z">
            <w:rPr>
              <w:ins w:id="437" w:author="Chau, Vicky" w:date="2024-03-06T10:35:00Z"/>
              <w:rFonts w:ascii="Sennheiser Office" w:eastAsia="Times New Roman" w:hAnsi="Sennheiser Office" w:cs="Arial"/>
              <w:color w:val="1F1F1F"/>
              <w:sz w:val="20"/>
              <w:szCs w:val="20"/>
            </w:rPr>
          </w:rPrChange>
        </w:rPr>
      </w:pPr>
      <w:ins w:id="438" w:author="Chau, Vicky" w:date="2024-03-06T10:35:00Z">
        <w:r w:rsidRPr="00D437E4">
          <w:rPr>
            <w:rFonts w:ascii="Calibri" w:eastAsia="Times New Roman" w:hAnsi="Calibri" w:cs="Calibri"/>
            <w:b/>
            <w:bCs/>
            <w:color w:val="1F1F1F"/>
            <w:rPrChange w:id="439" w:author="Ellen O'Dwyer" w:date="2024-08-16T13:19:00Z" w16du:dateUtc="2024-08-16T03:19:00Z">
              <w:rPr>
                <w:rFonts w:ascii="Sennheiser Office" w:eastAsia="Times New Roman" w:hAnsi="Sennheiser Office" w:cs="Arial"/>
                <w:b/>
                <w:bCs/>
                <w:noProof/>
                <w:color w:val="1F1F1F"/>
                <w:sz w:val="20"/>
                <w:szCs w:val="20"/>
              </w:rPr>
            </w:rPrChange>
          </w:rPr>
          <w:drawing>
            <wp:anchor distT="0" distB="0" distL="114300" distR="114300" simplePos="0" relativeHeight="251660290" behindDoc="0" locked="0" layoutInCell="1" allowOverlap="1" wp14:anchorId="5A8CF7E3" wp14:editId="6FA101A1">
              <wp:simplePos x="0" y="0"/>
              <wp:positionH relativeFrom="margin">
                <wp:posOffset>0</wp:posOffset>
              </wp:positionH>
              <wp:positionV relativeFrom="paragraph">
                <wp:posOffset>396240</wp:posOffset>
              </wp:positionV>
              <wp:extent cx="5943600" cy="3133725"/>
              <wp:effectExtent l="0" t="0" r="0" b="9525"/>
              <wp:wrapTopAndBottom/>
              <wp:docPr id="8" name="Picture 8" descr="A close-up of a 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up of a case&#10;&#10;Description automatically generated"/>
                      <pic:cNvPicPr/>
                    </pic:nvPicPr>
                    <pic:blipFill rotWithShape="1">
                      <a:blip r:embed="rId13" cstate="print">
                        <a:extLst>
                          <a:ext uri="{28A0092B-C50C-407E-A947-70E740481C1C}">
                            <a14:useLocalDpi xmlns:a14="http://schemas.microsoft.com/office/drawing/2010/main" val="0"/>
                          </a:ext>
                        </a:extLst>
                      </a:blip>
                      <a:srcRect t="26602" b="20673"/>
                      <a:stretch/>
                    </pic:blipFill>
                    <pic:spPr bwMode="auto">
                      <a:xfrm>
                        <a:off x="0" y="0"/>
                        <a:ext cx="5943600" cy="3133725"/>
                      </a:xfrm>
                      <a:prstGeom prst="rect">
                        <a:avLst/>
                      </a:prstGeom>
                      <a:ln>
                        <a:noFill/>
                      </a:ln>
                      <a:extLst>
                        <a:ext uri="{53640926-AAD7-44D8-BBD7-CCE9431645EC}">
                          <a14:shadowObscured xmlns:a14="http://schemas.microsoft.com/office/drawing/2010/main"/>
                        </a:ext>
                      </a:extLst>
                    </pic:spPr>
                  </pic:pic>
                </a:graphicData>
              </a:graphic>
            </wp:anchor>
          </w:drawing>
        </w:r>
      </w:ins>
    </w:p>
    <w:p w14:paraId="30319E1A" w14:textId="77777777" w:rsidR="006C7A8F" w:rsidRPr="00D437E4" w:rsidRDefault="006C7A8F" w:rsidP="00211DCC">
      <w:pPr>
        <w:shd w:val="clear" w:color="auto" w:fill="FFFFFF" w:themeFill="background1"/>
        <w:spacing w:before="360" w:after="360" w:line="240" w:lineRule="auto"/>
        <w:rPr>
          <w:ins w:id="440" w:author="Chau, Vicky" w:date="2024-03-06T10:35:00Z"/>
          <w:rFonts w:ascii="Calibri" w:eastAsia="Times New Roman" w:hAnsi="Calibri" w:cs="Calibri"/>
          <w:color w:val="1F1F1F"/>
          <w:rPrChange w:id="441" w:author="Ellen O'Dwyer" w:date="2024-08-16T13:19:00Z" w16du:dateUtc="2024-08-16T03:19:00Z">
            <w:rPr>
              <w:ins w:id="442" w:author="Chau, Vicky" w:date="2024-03-06T10:35:00Z"/>
              <w:rFonts w:ascii="Sennheiser Office" w:eastAsia="Times New Roman" w:hAnsi="Sennheiser Office" w:cs="Arial"/>
              <w:color w:val="1F1F1F"/>
              <w:sz w:val="20"/>
              <w:szCs w:val="20"/>
            </w:rPr>
          </w:rPrChange>
        </w:rPr>
      </w:pPr>
    </w:p>
    <w:p w14:paraId="7ADD2A0D" w14:textId="0A2E6050" w:rsidR="00211DCC" w:rsidRPr="00D437E4" w:rsidRDefault="1C32F40C" w:rsidP="00211DCC">
      <w:pPr>
        <w:shd w:val="clear" w:color="auto" w:fill="FFFFFF" w:themeFill="background1"/>
        <w:spacing w:before="360" w:after="360" w:line="240" w:lineRule="auto"/>
        <w:rPr>
          <w:rFonts w:ascii="Calibri" w:eastAsia="Times New Roman" w:hAnsi="Calibri" w:cs="Calibri"/>
          <w:color w:val="1F1F1F"/>
          <w:rPrChange w:id="443" w:author="Ellen O'Dwyer" w:date="2024-08-16T13:19:00Z" w16du:dateUtc="2024-08-16T03:19:00Z">
            <w:rPr>
              <w:rFonts w:ascii="Sennheiser Office" w:eastAsia="Times New Roman" w:hAnsi="Sennheiser Office" w:cs="Arial"/>
              <w:color w:val="1F1F1F"/>
              <w:sz w:val="20"/>
              <w:szCs w:val="20"/>
            </w:rPr>
          </w:rPrChange>
        </w:rPr>
      </w:pPr>
      <w:r w:rsidRPr="00D437E4">
        <w:rPr>
          <w:rFonts w:ascii="Calibri" w:eastAsia="Times New Roman" w:hAnsi="Calibri" w:cs="Calibri"/>
          <w:color w:val="1F1F1F"/>
          <w:rPrChange w:id="444" w:author="Ellen O'Dwyer" w:date="2024-08-16T13:19:00Z" w16du:dateUtc="2024-08-16T03:19:00Z">
            <w:rPr>
              <w:rFonts w:ascii="Sennheiser Office" w:eastAsia="Times New Roman" w:hAnsi="Sennheiser Office" w:cs="Arial"/>
              <w:color w:val="1F1F1F"/>
              <w:sz w:val="20"/>
              <w:szCs w:val="20"/>
            </w:rPr>
          </w:rPrChange>
        </w:rPr>
        <w:t xml:space="preserve">The semi-open design </w:t>
      </w:r>
      <w:r w:rsidR="7098BBCD" w:rsidRPr="00D437E4">
        <w:rPr>
          <w:rFonts w:ascii="Calibri" w:eastAsia="Times New Roman" w:hAnsi="Calibri" w:cs="Calibri"/>
          <w:color w:val="1F1F1F"/>
          <w:rPrChange w:id="445" w:author="Ellen O'Dwyer" w:date="2024-08-16T13:19:00Z" w16du:dateUtc="2024-08-16T03:19:00Z">
            <w:rPr>
              <w:rFonts w:ascii="Sennheiser Office" w:eastAsia="Times New Roman" w:hAnsi="Sennheiser Office" w:cs="Arial"/>
              <w:color w:val="1F1F1F"/>
              <w:sz w:val="20"/>
              <w:szCs w:val="20"/>
            </w:rPr>
          </w:rPrChange>
        </w:rPr>
        <w:t xml:space="preserve">also </w:t>
      </w:r>
      <w:r w:rsidRPr="00D437E4">
        <w:rPr>
          <w:rFonts w:ascii="Calibri" w:eastAsia="Times New Roman" w:hAnsi="Calibri" w:cs="Calibri"/>
          <w:color w:val="1F1F1F"/>
          <w:rPrChange w:id="446" w:author="Ellen O'Dwyer" w:date="2024-08-16T13:19:00Z" w16du:dateUtc="2024-08-16T03:19:00Z">
            <w:rPr>
              <w:rFonts w:ascii="Sennheiser Office" w:eastAsia="Times New Roman" w:hAnsi="Sennheiser Office" w:cs="Arial"/>
              <w:color w:val="1F1F1F"/>
              <w:sz w:val="20"/>
              <w:szCs w:val="20"/>
            </w:rPr>
          </w:rPrChange>
        </w:rPr>
        <w:t xml:space="preserve">provides natural </w:t>
      </w:r>
      <w:r w:rsidR="784F51DA" w:rsidRPr="00D437E4">
        <w:rPr>
          <w:rFonts w:ascii="Calibri" w:eastAsia="Times New Roman" w:hAnsi="Calibri" w:cs="Calibri"/>
          <w:color w:val="1F1F1F"/>
          <w:rPrChange w:id="447" w:author="Ellen O'Dwyer" w:date="2024-08-16T13:19:00Z" w16du:dateUtc="2024-08-16T03:19:00Z">
            <w:rPr>
              <w:rFonts w:ascii="Sennheiser Office" w:eastAsia="Times New Roman" w:hAnsi="Sennheiser Office" w:cs="Arial"/>
              <w:color w:val="1F1F1F"/>
              <w:sz w:val="20"/>
              <w:szCs w:val="20"/>
            </w:rPr>
          </w:rPrChange>
        </w:rPr>
        <w:t>environmental</w:t>
      </w:r>
      <w:r w:rsidRPr="00D437E4">
        <w:rPr>
          <w:rFonts w:ascii="Calibri" w:eastAsia="Times New Roman" w:hAnsi="Calibri" w:cs="Calibri"/>
          <w:color w:val="1F1F1F"/>
          <w:rPrChange w:id="448" w:author="Ellen O'Dwyer" w:date="2024-08-16T13:19:00Z" w16du:dateUtc="2024-08-16T03:19:00Z">
            <w:rPr>
              <w:rFonts w:ascii="Sennheiser Office" w:eastAsia="Times New Roman" w:hAnsi="Sennheiser Office" w:cs="Arial"/>
              <w:color w:val="1F1F1F"/>
              <w:sz w:val="20"/>
              <w:szCs w:val="20"/>
            </w:rPr>
          </w:rPrChange>
        </w:rPr>
        <w:t xml:space="preserve"> awareness</w:t>
      </w:r>
      <w:r w:rsidR="5D2A24FF" w:rsidRPr="00D437E4">
        <w:rPr>
          <w:rFonts w:ascii="Calibri" w:eastAsia="Times New Roman" w:hAnsi="Calibri" w:cs="Calibri"/>
          <w:color w:val="1F1F1F"/>
          <w:rPrChange w:id="449" w:author="Ellen O'Dwyer" w:date="2024-08-16T13:19:00Z" w16du:dateUtc="2024-08-16T03:19:00Z">
            <w:rPr>
              <w:rFonts w:ascii="Sennheiser Office" w:eastAsia="Times New Roman" w:hAnsi="Sennheiser Office" w:cs="Arial"/>
              <w:color w:val="1F1F1F"/>
              <w:sz w:val="20"/>
              <w:szCs w:val="20"/>
            </w:rPr>
          </w:rPrChange>
        </w:rPr>
        <w:t xml:space="preserve"> to stay alert to </w:t>
      </w:r>
      <w:r w:rsidR="55402925" w:rsidRPr="00D437E4">
        <w:rPr>
          <w:rFonts w:ascii="Calibri" w:eastAsia="Times New Roman" w:hAnsi="Calibri" w:cs="Calibri"/>
          <w:color w:val="1F1F1F"/>
          <w:rPrChange w:id="450" w:author="Ellen O'Dwyer" w:date="2024-08-16T13:19:00Z" w16du:dateUtc="2024-08-16T03:19:00Z">
            <w:rPr>
              <w:rFonts w:ascii="Sennheiser Office" w:eastAsia="Times New Roman" w:hAnsi="Sennheiser Office" w:cs="Arial"/>
              <w:color w:val="1F1F1F"/>
              <w:sz w:val="20"/>
              <w:szCs w:val="20"/>
            </w:rPr>
          </w:rPrChange>
        </w:rPr>
        <w:t>your</w:t>
      </w:r>
      <w:r w:rsidR="5D2A24FF" w:rsidRPr="00D437E4">
        <w:rPr>
          <w:rFonts w:ascii="Calibri" w:eastAsia="Times New Roman" w:hAnsi="Calibri" w:cs="Calibri"/>
          <w:color w:val="1F1F1F"/>
          <w:rPrChange w:id="451" w:author="Ellen O'Dwyer" w:date="2024-08-16T13:19:00Z" w16du:dateUtc="2024-08-16T03:19:00Z">
            <w:rPr>
              <w:rFonts w:ascii="Sennheiser Office" w:eastAsia="Times New Roman" w:hAnsi="Sennheiser Office" w:cs="Arial"/>
              <w:color w:val="1F1F1F"/>
              <w:sz w:val="20"/>
              <w:szCs w:val="20"/>
            </w:rPr>
          </w:rPrChange>
        </w:rPr>
        <w:t xml:space="preserve"> surroundings</w:t>
      </w:r>
      <w:r w:rsidRPr="00D437E4">
        <w:rPr>
          <w:rFonts w:ascii="Calibri" w:eastAsia="Times New Roman" w:hAnsi="Calibri" w:cs="Calibri"/>
          <w:color w:val="1F1F1F"/>
          <w:rPrChange w:id="452" w:author="Ellen O'Dwyer" w:date="2024-08-16T13:19:00Z" w16du:dateUtc="2024-08-16T03:19:00Z">
            <w:rPr>
              <w:rFonts w:ascii="Sennheiser Office" w:eastAsia="Times New Roman" w:hAnsi="Sennheiser Office" w:cs="Arial"/>
              <w:color w:val="1F1F1F"/>
              <w:sz w:val="20"/>
              <w:szCs w:val="20"/>
            </w:rPr>
          </w:rPrChange>
        </w:rPr>
        <w:t xml:space="preserve">, with </w:t>
      </w:r>
      <w:r w:rsidR="31298232" w:rsidRPr="00D437E4">
        <w:rPr>
          <w:rFonts w:ascii="Calibri" w:eastAsia="Times New Roman" w:hAnsi="Calibri" w:cs="Calibri"/>
          <w:color w:val="1F1F1F"/>
          <w:rPrChange w:id="453" w:author="Ellen O'Dwyer" w:date="2024-08-16T13:19:00Z" w16du:dateUtc="2024-08-16T03:19:00Z">
            <w:rPr>
              <w:rFonts w:ascii="Sennheiser Office" w:eastAsia="Times New Roman" w:hAnsi="Sennheiser Office" w:cs="Arial"/>
              <w:color w:val="1F1F1F"/>
              <w:sz w:val="20"/>
              <w:szCs w:val="20"/>
            </w:rPr>
          </w:rPrChange>
        </w:rPr>
        <w:t>additional and selectable</w:t>
      </w:r>
      <w:r w:rsidRPr="00D437E4">
        <w:rPr>
          <w:rFonts w:ascii="Calibri" w:eastAsia="Times New Roman" w:hAnsi="Calibri" w:cs="Calibri"/>
          <w:color w:val="1F1F1F"/>
          <w:rPrChange w:id="454" w:author="Ellen O'Dwyer" w:date="2024-08-16T13:19:00Z" w16du:dateUtc="2024-08-16T03:19:00Z">
            <w:rPr>
              <w:rFonts w:ascii="Sennheiser Office" w:eastAsia="Times New Roman" w:hAnsi="Sennheiser Office" w:cs="Arial"/>
              <w:color w:val="1F1F1F"/>
              <w:sz w:val="20"/>
              <w:szCs w:val="20"/>
            </w:rPr>
          </w:rPrChange>
        </w:rPr>
        <w:t xml:space="preserve"> </w:t>
      </w:r>
      <w:r w:rsidR="1AA95114" w:rsidRPr="00D437E4">
        <w:rPr>
          <w:rFonts w:ascii="Calibri" w:eastAsia="Times New Roman" w:hAnsi="Calibri" w:cs="Calibri"/>
          <w:color w:val="1F1F1F"/>
          <w:rPrChange w:id="455" w:author="Ellen O'Dwyer" w:date="2024-08-16T13:19:00Z" w16du:dateUtc="2024-08-16T03:19:00Z">
            <w:rPr>
              <w:rFonts w:ascii="Sennheiser Office" w:eastAsia="Times New Roman" w:hAnsi="Sennheiser Office" w:cs="Arial"/>
              <w:color w:val="1F1F1F"/>
              <w:sz w:val="20"/>
              <w:szCs w:val="20"/>
            </w:rPr>
          </w:rPrChange>
        </w:rPr>
        <w:t>Transparency</w:t>
      </w:r>
      <w:r w:rsidR="1E913010" w:rsidRPr="00D437E4">
        <w:rPr>
          <w:rFonts w:ascii="Calibri" w:eastAsia="Times New Roman" w:hAnsi="Calibri" w:cs="Calibri"/>
          <w:color w:val="1F1F1F"/>
          <w:rPrChange w:id="456" w:author="Ellen O'Dwyer" w:date="2024-08-16T13:19:00Z" w16du:dateUtc="2024-08-16T03:19:00Z">
            <w:rPr>
              <w:rFonts w:ascii="Sennheiser Office" w:eastAsia="Times New Roman" w:hAnsi="Sennheiser Office" w:cs="Arial"/>
              <w:color w:val="1F1F1F"/>
              <w:sz w:val="20"/>
              <w:szCs w:val="20"/>
            </w:rPr>
          </w:rPrChange>
        </w:rPr>
        <w:t xml:space="preserve"> </w:t>
      </w:r>
      <w:r w:rsidR="09A6C18B" w:rsidRPr="00D437E4">
        <w:rPr>
          <w:rFonts w:ascii="Calibri" w:eastAsia="Times New Roman" w:hAnsi="Calibri" w:cs="Calibri"/>
          <w:color w:val="1F1F1F"/>
          <w:rPrChange w:id="457" w:author="Ellen O'Dwyer" w:date="2024-08-16T13:19:00Z" w16du:dateUtc="2024-08-16T03:19:00Z">
            <w:rPr>
              <w:rFonts w:ascii="Sennheiser Office" w:eastAsia="Times New Roman" w:hAnsi="Sennheiser Office" w:cs="Arial"/>
              <w:color w:val="1F1F1F"/>
              <w:sz w:val="20"/>
              <w:szCs w:val="20"/>
            </w:rPr>
          </w:rPrChange>
        </w:rPr>
        <w:t>m</w:t>
      </w:r>
      <w:r w:rsidR="1E913010" w:rsidRPr="00D437E4">
        <w:rPr>
          <w:rFonts w:ascii="Calibri" w:eastAsia="Times New Roman" w:hAnsi="Calibri" w:cs="Calibri"/>
          <w:color w:val="1F1F1F"/>
          <w:rPrChange w:id="458" w:author="Ellen O'Dwyer" w:date="2024-08-16T13:19:00Z" w16du:dateUtc="2024-08-16T03:19:00Z">
            <w:rPr>
              <w:rFonts w:ascii="Sennheiser Office" w:eastAsia="Times New Roman" w:hAnsi="Sennheiser Office" w:cs="Arial"/>
              <w:color w:val="1F1F1F"/>
              <w:sz w:val="20"/>
              <w:szCs w:val="20"/>
            </w:rPr>
          </w:rPrChange>
        </w:rPr>
        <w:t>ode</w:t>
      </w:r>
      <w:r w:rsidR="6F86C23D" w:rsidRPr="00D437E4">
        <w:rPr>
          <w:rFonts w:ascii="Calibri" w:eastAsia="Times New Roman" w:hAnsi="Calibri" w:cs="Calibri"/>
          <w:color w:val="1F1F1F"/>
          <w:rPrChange w:id="459" w:author="Ellen O'Dwyer" w:date="2024-08-16T13:19:00Z" w16du:dateUtc="2024-08-16T03:19:00Z">
            <w:rPr>
              <w:rFonts w:ascii="Sennheiser Office" w:eastAsia="Times New Roman" w:hAnsi="Sennheiser Office" w:cs="Arial"/>
              <w:color w:val="1F1F1F"/>
              <w:sz w:val="20"/>
              <w:szCs w:val="20"/>
            </w:rPr>
          </w:rPrChange>
        </w:rPr>
        <w:t>,</w:t>
      </w:r>
      <w:r w:rsidR="1E913010" w:rsidRPr="00D437E4">
        <w:rPr>
          <w:rFonts w:ascii="Calibri" w:eastAsia="Times New Roman" w:hAnsi="Calibri" w:cs="Calibri"/>
          <w:color w:val="1F1F1F"/>
          <w:rPrChange w:id="460" w:author="Ellen O'Dwyer" w:date="2024-08-16T13:19:00Z" w16du:dateUtc="2024-08-16T03:19:00Z">
            <w:rPr>
              <w:rFonts w:ascii="Sennheiser Office" w:eastAsia="Times New Roman" w:hAnsi="Sennheiser Office" w:cs="Arial"/>
              <w:color w:val="1F1F1F"/>
              <w:sz w:val="20"/>
              <w:szCs w:val="20"/>
            </w:rPr>
          </w:rPrChange>
        </w:rPr>
        <w:t xml:space="preserve"> </w:t>
      </w:r>
      <w:r w:rsidR="6F86C23D" w:rsidRPr="00D437E4">
        <w:rPr>
          <w:rFonts w:ascii="Calibri" w:eastAsia="Times New Roman" w:hAnsi="Calibri" w:cs="Calibri"/>
          <w:color w:val="1F1F1F"/>
          <w:rPrChange w:id="461" w:author="Ellen O'Dwyer" w:date="2024-08-16T13:19:00Z" w16du:dateUtc="2024-08-16T03:19:00Z">
            <w:rPr>
              <w:rFonts w:ascii="Sennheiser Office" w:eastAsia="Times New Roman" w:hAnsi="Sennheiser Office" w:cs="Arial"/>
              <w:color w:val="1F1F1F"/>
              <w:sz w:val="20"/>
              <w:szCs w:val="20"/>
            </w:rPr>
          </w:rPrChange>
        </w:rPr>
        <w:t xml:space="preserve">Anti-wind </w:t>
      </w:r>
      <w:r w:rsidR="606899CC" w:rsidRPr="00D437E4">
        <w:rPr>
          <w:rFonts w:ascii="Calibri" w:eastAsia="Times New Roman" w:hAnsi="Calibri" w:cs="Calibri"/>
          <w:color w:val="1F1F1F"/>
          <w:rPrChange w:id="462" w:author="Ellen O'Dwyer" w:date="2024-08-16T13:19:00Z" w16du:dateUtc="2024-08-16T03:19:00Z">
            <w:rPr>
              <w:rFonts w:ascii="Sennheiser Office" w:eastAsia="Times New Roman" w:hAnsi="Sennheiser Office" w:cs="Arial"/>
              <w:color w:val="1F1F1F"/>
              <w:sz w:val="20"/>
              <w:szCs w:val="20"/>
            </w:rPr>
          </w:rPrChange>
        </w:rPr>
        <w:t>m</w:t>
      </w:r>
      <w:r w:rsidR="6F86C23D" w:rsidRPr="00D437E4">
        <w:rPr>
          <w:rFonts w:ascii="Calibri" w:eastAsia="Times New Roman" w:hAnsi="Calibri" w:cs="Calibri"/>
          <w:color w:val="1F1F1F"/>
          <w:rPrChange w:id="463" w:author="Ellen O'Dwyer" w:date="2024-08-16T13:19:00Z" w16du:dateUtc="2024-08-16T03:19:00Z">
            <w:rPr>
              <w:rFonts w:ascii="Sennheiser Office" w:eastAsia="Times New Roman" w:hAnsi="Sennheiser Office" w:cs="Arial"/>
              <w:color w:val="1F1F1F"/>
              <w:sz w:val="20"/>
              <w:szCs w:val="20"/>
            </w:rPr>
          </w:rPrChange>
        </w:rPr>
        <w:t>ode,</w:t>
      </w:r>
      <w:r w:rsidR="1E913010" w:rsidRPr="00D437E4">
        <w:rPr>
          <w:rFonts w:ascii="Calibri" w:eastAsia="Times New Roman" w:hAnsi="Calibri" w:cs="Calibri"/>
          <w:color w:val="1F1F1F"/>
          <w:rPrChange w:id="464" w:author="Ellen O'Dwyer" w:date="2024-08-16T13:19:00Z" w16du:dateUtc="2024-08-16T03:19:00Z">
            <w:rPr>
              <w:rFonts w:ascii="Sennheiser Office" w:eastAsia="Times New Roman" w:hAnsi="Sennheiser Office" w:cs="Arial"/>
              <w:color w:val="1F1F1F"/>
              <w:sz w:val="20"/>
              <w:szCs w:val="20"/>
            </w:rPr>
          </w:rPrChange>
        </w:rPr>
        <w:t xml:space="preserve"> </w:t>
      </w:r>
      <w:r w:rsidR="1AA95114" w:rsidRPr="00D437E4">
        <w:rPr>
          <w:rFonts w:ascii="Calibri" w:eastAsia="Times New Roman" w:hAnsi="Calibri" w:cs="Calibri"/>
          <w:color w:val="1F1F1F"/>
          <w:rPrChange w:id="465" w:author="Ellen O'Dwyer" w:date="2024-08-16T13:19:00Z" w16du:dateUtc="2024-08-16T03:19:00Z">
            <w:rPr>
              <w:rFonts w:ascii="Sennheiser Office" w:eastAsia="Times New Roman" w:hAnsi="Sennheiser Office" w:cs="Arial"/>
              <w:color w:val="1F1F1F"/>
              <w:sz w:val="20"/>
              <w:szCs w:val="20"/>
            </w:rPr>
          </w:rPrChange>
        </w:rPr>
        <w:t>and Adaptive Noise Cancelling</w:t>
      </w:r>
      <w:r w:rsidR="31298232" w:rsidRPr="00D437E4">
        <w:rPr>
          <w:rFonts w:ascii="Calibri" w:eastAsia="Times New Roman" w:hAnsi="Calibri" w:cs="Calibri"/>
          <w:color w:val="1F1F1F"/>
          <w:rPrChange w:id="466" w:author="Ellen O'Dwyer" w:date="2024-08-16T13:19:00Z" w16du:dateUtc="2024-08-16T03:19:00Z">
            <w:rPr>
              <w:rFonts w:ascii="Sennheiser Office" w:eastAsia="Times New Roman" w:hAnsi="Sennheiser Office" w:cs="Arial"/>
              <w:color w:val="1F1F1F"/>
              <w:sz w:val="20"/>
              <w:szCs w:val="20"/>
            </w:rPr>
          </w:rPrChange>
        </w:rPr>
        <w:t xml:space="preserve"> mode</w:t>
      </w:r>
      <w:r w:rsidR="129BDA98" w:rsidRPr="00D437E4">
        <w:rPr>
          <w:rFonts w:ascii="Calibri" w:eastAsia="Times New Roman" w:hAnsi="Calibri" w:cs="Calibri"/>
          <w:color w:val="1F1F1F"/>
          <w:rPrChange w:id="467" w:author="Ellen O'Dwyer" w:date="2024-08-16T13:19:00Z" w16du:dateUtc="2024-08-16T03:19:00Z">
            <w:rPr>
              <w:rFonts w:ascii="Sennheiser Office" w:eastAsia="Times New Roman" w:hAnsi="Sennheiser Office" w:cs="Arial"/>
              <w:color w:val="1F1F1F"/>
              <w:sz w:val="20"/>
              <w:szCs w:val="20"/>
            </w:rPr>
          </w:rPrChange>
        </w:rPr>
        <w:t xml:space="preserve"> so that the wearer can easily </w:t>
      </w:r>
      <w:del w:id="468" w:author="Palonen, Eric" w:date="2023-12-21T20:50:00Z">
        <w:r w:rsidR="00201FA5" w:rsidRPr="00D437E4" w:rsidDel="00E30BE8">
          <w:rPr>
            <w:rFonts w:ascii="Calibri" w:eastAsia="Times New Roman" w:hAnsi="Calibri" w:cs="Calibri"/>
            <w:color w:val="1F1F1F"/>
            <w:rPrChange w:id="469" w:author="Ellen O'Dwyer" w:date="2024-08-16T13:19:00Z" w16du:dateUtc="2024-08-16T03:19:00Z">
              <w:rPr>
                <w:rFonts w:ascii="Sennheiser Office" w:eastAsia="Times New Roman" w:hAnsi="Sennheiser Office" w:cs="Arial"/>
                <w:color w:val="1F1F1F"/>
                <w:sz w:val="20"/>
                <w:szCs w:val="20"/>
              </w:rPr>
            </w:rPrChange>
          </w:rPr>
          <w:delText>make adjustments</w:delText>
        </w:r>
      </w:del>
      <w:ins w:id="470" w:author="Palonen, Eric" w:date="2023-12-21T20:50:00Z">
        <w:r w:rsidR="00E30BE8" w:rsidRPr="00D437E4">
          <w:rPr>
            <w:rFonts w:ascii="Calibri" w:eastAsia="Times New Roman" w:hAnsi="Calibri" w:cs="Calibri"/>
            <w:color w:val="1F1F1F"/>
            <w:rPrChange w:id="471" w:author="Ellen O'Dwyer" w:date="2024-08-16T13:19:00Z" w16du:dateUtc="2024-08-16T03:19:00Z">
              <w:rPr>
                <w:rFonts w:ascii="Sennheiser Office" w:eastAsia="Times New Roman" w:hAnsi="Sennheiser Office" w:cs="Arial"/>
                <w:color w:val="1F1F1F"/>
                <w:sz w:val="20"/>
                <w:szCs w:val="20"/>
              </w:rPr>
            </w:rPrChange>
          </w:rPr>
          <w:t>adjust</w:t>
        </w:r>
      </w:ins>
      <w:r w:rsidR="129BDA98" w:rsidRPr="00D437E4">
        <w:rPr>
          <w:rFonts w:ascii="Calibri" w:eastAsia="Times New Roman" w:hAnsi="Calibri" w:cs="Calibri"/>
          <w:color w:val="1F1F1F"/>
          <w:rPrChange w:id="472" w:author="Ellen O'Dwyer" w:date="2024-08-16T13:19:00Z" w16du:dateUtc="2024-08-16T03:19:00Z">
            <w:rPr>
              <w:rFonts w:ascii="Sennheiser Office" w:eastAsia="Times New Roman" w:hAnsi="Sennheiser Office" w:cs="Arial"/>
              <w:color w:val="1F1F1F"/>
              <w:sz w:val="20"/>
              <w:szCs w:val="20"/>
            </w:rPr>
          </w:rPrChange>
        </w:rPr>
        <w:t xml:space="preserve"> </w:t>
      </w:r>
      <w:r w:rsidR="555C79EA" w:rsidRPr="00D437E4">
        <w:rPr>
          <w:rFonts w:ascii="Calibri" w:eastAsia="Times New Roman" w:hAnsi="Calibri" w:cs="Calibri"/>
          <w:color w:val="1F1F1F"/>
          <w:rPrChange w:id="473" w:author="Ellen O'Dwyer" w:date="2024-08-16T13:19:00Z" w16du:dateUtc="2024-08-16T03:19:00Z">
            <w:rPr>
              <w:rFonts w:ascii="Sennheiser Office" w:eastAsia="Times New Roman" w:hAnsi="Sennheiser Office" w:cs="Arial"/>
              <w:color w:val="1F1F1F"/>
              <w:sz w:val="20"/>
              <w:szCs w:val="20"/>
            </w:rPr>
          </w:rPrChange>
        </w:rPr>
        <w:t>as</w:t>
      </w:r>
      <w:r w:rsidR="675F82B9" w:rsidRPr="00D437E4">
        <w:rPr>
          <w:rFonts w:ascii="Calibri" w:eastAsia="Times New Roman" w:hAnsi="Calibri" w:cs="Calibri"/>
          <w:color w:val="1F1F1F"/>
          <w:rPrChange w:id="474" w:author="Ellen O'Dwyer" w:date="2024-08-16T13:19:00Z" w16du:dateUtc="2024-08-16T03:19:00Z">
            <w:rPr>
              <w:rFonts w:ascii="Sennheiser Office" w:eastAsia="Times New Roman" w:hAnsi="Sennheiser Office" w:cs="Arial"/>
              <w:color w:val="1F1F1F"/>
              <w:sz w:val="20"/>
              <w:szCs w:val="20"/>
            </w:rPr>
          </w:rPrChange>
        </w:rPr>
        <w:t xml:space="preserve"> </w:t>
      </w:r>
      <w:r w:rsidR="129BDA98" w:rsidRPr="00D437E4">
        <w:rPr>
          <w:rFonts w:ascii="Calibri" w:eastAsia="Times New Roman" w:hAnsi="Calibri" w:cs="Calibri"/>
          <w:color w:val="1F1F1F"/>
          <w:rPrChange w:id="475" w:author="Ellen O'Dwyer" w:date="2024-08-16T13:19:00Z" w16du:dateUtc="2024-08-16T03:19:00Z">
            <w:rPr>
              <w:rFonts w:ascii="Sennheiser Office" w:eastAsia="Times New Roman" w:hAnsi="Sennheiser Office" w:cs="Arial"/>
              <w:color w:val="1F1F1F"/>
              <w:sz w:val="20"/>
              <w:szCs w:val="20"/>
            </w:rPr>
          </w:rPrChange>
        </w:rPr>
        <w:t>their surroundings</w:t>
      </w:r>
      <w:r w:rsidR="555C79EA" w:rsidRPr="00D437E4">
        <w:rPr>
          <w:rFonts w:ascii="Calibri" w:eastAsia="Times New Roman" w:hAnsi="Calibri" w:cs="Calibri"/>
          <w:color w:val="1F1F1F"/>
          <w:rPrChange w:id="476" w:author="Ellen O'Dwyer" w:date="2024-08-16T13:19:00Z" w16du:dateUtc="2024-08-16T03:19:00Z">
            <w:rPr>
              <w:rFonts w:ascii="Sennheiser Office" w:eastAsia="Times New Roman" w:hAnsi="Sennheiser Office" w:cs="Arial"/>
              <w:color w:val="1F1F1F"/>
              <w:sz w:val="20"/>
              <w:szCs w:val="20"/>
            </w:rPr>
          </w:rPrChange>
        </w:rPr>
        <w:t xml:space="preserve"> change</w:t>
      </w:r>
      <w:r w:rsidR="129BDA98" w:rsidRPr="00D437E4">
        <w:rPr>
          <w:rFonts w:ascii="Calibri" w:eastAsia="Times New Roman" w:hAnsi="Calibri" w:cs="Calibri"/>
          <w:color w:val="1F1F1F"/>
          <w:rPrChange w:id="477" w:author="Ellen O'Dwyer" w:date="2024-08-16T13:19:00Z" w16du:dateUtc="2024-08-16T03:19:00Z">
            <w:rPr>
              <w:rFonts w:ascii="Sennheiser Office" w:eastAsia="Times New Roman" w:hAnsi="Sennheiser Office" w:cs="Arial"/>
              <w:color w:val="1F1F1F"/>
              <w:sz w:val="20"/>
              <w:szCs w:val="20"/>
            </w:rPr>
          </w:rPrChange>
        </w:rPr>
        <w:t>.</w:t>
      </w:r>
      <w:r w:rsidR="1B7DC831" w:rsidRPr="00D437E4">
        <w:rPr>
          <w:rFonts w:ascii="Calibri" w:eastAsia="Times New Roman" w:hAnsi="Calibri" w:cs="Calibri"/>
          <w:color w:val="1F1F1F"/>
          <w:rPrChange w:id="478" w:author="Ellen O'Dwyer" w:date="2024-08-16T13:19:00Z" w16du:dateUtc="2024-08-16T03:19:00Z">
            <w:rPr>
              <w:rFonts w:ascii="Sennheiser Office" w:eastAsia="Times New Roman" w:hAnsi="Sennheiser Office" w:cs="Arial"/>
              <w:color w:val="1F1F1F"/>
              <w:sz w:val="20"/>
              <w:szCs w:val="20"/>
            </w:rPr>
          </w:rPrChange>
        </w:rPr>
        <w:t xml:space="preserve"> </w:t>
      </w:r>
      <w:r w:rsidR="6770F879" w:rsidRPr="00D437E4">
        <w:rPr>
          <w:rFonts w:ascii="Calibri" w:eastAsia="Times New Roman" w:hAnsi="Calibri" w:cs="Calibri"/>
          <w:color w:val="1F1F1F"/>
          <w:rPrChange w:id="479" w:author="Ellen O'Dwyer" w:date="2024-08-16T13:19:00Z" w16du:dateUtc="2024-08-16T03:19:00Z">
            <w:rPr>
              <w:rFonts w:ascii="Sennheiser Office" w:eastAsia="Times New Roman" w:hAnsi="Sennheiser Office" w:cs="Arial"/>
              <w:color w:val="1F1F1F"/>
              <w:sz w:val="20"/>
              <w:szCs w:val="20"/>
            </w:rPr>
          </w:rPrChange>
        </w:rPr>
        <w:t xml:space="preserve">MOMENTUM Sport operates over Bluetooth 5.2 with wide support for </w:t>
      </w:r>
      <w:proofErr w:type="spellStart"/>
      <w:r w:rsidR="62FBB70B" w:rsidRPr="00D437E4">
        <w:rPr>
          <w:rFonts w:ascii="Calibri" w:eastAsia="Times New Roman" w:hAnsi="Calibri" w:cs="Calibri"/>
          <w:color w:val="1F1F1F"/>
          <w:rPrChange w:id="480" w:author="Ellen O'Dwyer" w:date="2024-08-16T13:19:00Z" w16du:dateUtc="2024-08-16T03:19:00Z">
            <w:rPr>
              <w:rFonts w:ascii="Sennheiser Office" w:eastAsia="Times New Roman" w:hAnsi="Sennheiser Office" w:cs="Arial"/>
              <w:color w:val="1F1F1F"/>
              <w:sz w:val="20"/>
              <w:szCs w:val="20"/>
            </w:rPr>
          </w:rPrChange>
        </w:rPr>
        <w:t>a</w:t>
      </w:r>
      <w:r w:rsidR="6770F879" w:rsidRPr="00D437E4">
        <w:rPr>
          <w:rFonts w:ascii="Calibri" w:eastAsia="Times New Roman" w:hAnsi="Calibri" w:cs="Calibri"/>
          <w:color w:val="1F1F1F"/>
          <w:rPrChange w:id="481" w:author="Ellen O'Dwyer" w:date="2024-08-16T13:19:00Z" w16du:dateUtc="2024-08-16T03:19:00Z">
            <w:rPr>
              <w:rFonts w:ascii="Sennheiser Office" w:eastAsia="Times New Roman" w:hAnsi="Sennheiser Office" w:cs="Arial"/>
              <w:color w:val="1F1F1F"/>
              <w:sz w:val="20"/>
              <w:szCs w:val="20"/>
            </w:rPr>
          </w:rPrChange>
        </w:rPr>
        <w:t>ptX</w:t>
      </w:r>
      <w:proofErr w:type="spellEnd"/>
      <w:r w:rsidR="6770F879" w:rsidRPr="00D437E4">
        <w:rPr>
          <w:rFonts w:ascii="Calibri" w:eastAsia="Times New Roman" w:hAnsi="Calibri" w:cs="Calibri"/>
          <w:color w:val="1F1F1F"/>
          <w:rPrChange w:id="482" w:author="Ellen O'Dwyer" w:date="2024-08-16T13:19:00Z" w16du:dateUtc="2024-08-16T03:19:00Z">
            <w:rPr>
              <w:rFonts w:ascii="Sennheiser Office" w:eastAsia="Times New Roman" w:hAnsi="Sennheiser Office" w:cs="Arial"/>
              <w:color w:val="1F1F1F"/>
              <w:sz w:val="20"/>
              <w:szCs w:val="20"/>
            </w:rPr>
          </w:rPrChange>
        </w:rPr>
        <w:t xml:space="preserve"> Adaptive</w:t>
      </w:r>
      <w:r w:rsidR="62FBB70B" w:rsidRPr="00D437E4">
        <w:rPr>
          <w:rFonts w:ascii="Calibri" w:eastAsia="Times New Roman" w:hAnsi="Calibri" w:cs="Calibri"/>
          <w:color w:val="1F1F1F"/>
          <w:rPrChange w:id="483" w:author="Ellen O'Dwyer" w:date="2024-08-16T13:19:00Z" w16du:dateUtc="2024-08-16T03:19:00Z">
            <w:rPr>
              <w:rFonts w:ascii="Sennheiser Office" w:eastAsia="Times New Roman" w:hAnsi="Sennheiser Office" w:cs="Arial"/>
              <w:color w:val="1F1F1F"/>
              <w:sz w:val="20"/>
              <w:szCs w:val="20"/>
            </w:rPr>
          </w:rPrChange>
        </w:rPr>
        <w:t>, AAC, and SBC codecs</w:t>
      </w:r>
      <w:r w:rsidR="007E0E30" w:rsidRPr="00D437E4">
        <w:rPr>
          <w:rFonts w:ascii="Calibri" w:eastAsia="Times New Roman" w:hAnsi="Calibri" w:cs="Calibri"/>
          <w:color w:val="1F1F1F"/>
          <w:rPrChange w:id="484" w:author="Ellen O'Dwyer" w:date="2024-08-16T13:19:00Z" w16du:dateUtc="2024-08-16T03:19:00Z">
            <w:rPr>
              <w:rFonts w:ascii="Sennheiser Office" w:eastAsia="Times New Roman" w:hAnsi="Sennheiser Office" w:cs="Arial"/>
              <w:color w:val="1F1F1F"/>
              <w:sz w:val="20"/>
              <w:szCs w:val="20"/>
            </w:rPr>
          </w:rPrChange>
        </w:rPr>
        <w:t xml:space="preserve">—not </w:t>
      </w:r>
      <w:r w:rsidR="121B3391" w:rsidRPr="00D437E4">
        <w:rPr>
          <w:rFonts w:ascii="Calibri" w:eastAsia="Times New Roman" w:hAnsi="Calibri" w:cs="Calibri"/>
          <w:color w:val="1F1F1F"/>
          <w:rPrChange w:id="485" w:author="Ellen O'Dwyer" w:date="2024-08-16T13:19:00Z" w16du:dateUtc="2024-08-16T03:19:00Z">
            <w:rPr>
              <w:rFonts w:ascii="Sennheiser Office" w:eastAsia="Times New Roman" w:hAnsi="Sennheiser Office" w:cs="Arial"/>
              <w:color w:val="1F1F1F"/>
              <w:sz w:val="20"/>
              <w:szCs w:val="20"/>
            </w:rPr>
          </w:rPrChange>
        </w:rPr>
        <w:t xml:space="preserve">only </w:t>
      </w:r>
      <w:r w:rsidR="5E317860" w:rsidRPr="00D437E4">
        <w:rPr>
          <w:rFonts w:ascii="Calibri" w:eastAsia="Times New Roman" w:hAnsi="Calibri" w:cs="Calibri"/>
          <w:color w:val="1F1F1F"/>
          <w:rPrChange w:id="486" w:author="Ellen O'Dwyer" w:date="2024-08-16T13:19:00Z" w16du:dateUtc="2024-08-16T03:19:00Z">
            <w:rPr>
              <w:rFonts w:ascii="Sennheiser Office" w:eastAsia="Times New Roman" w:hAnsi="Sennheiser Office" w:cs="Arial"/>
              <w:color w:val="1F1F1F"/>
              <w:sz w:val="20"/>
              <w:szCs w:val="20"/>
            </w:rPr>
          </w:rPrChange>
        </w:rPr>
        <w:t>do</w:t>
      </w:r>
      <w:r w:rsidR="121B3391" w:rsidRPr="00D437E4">
        <w:rPr>
          <w:rFonts w:ascii="Calibri" w:eastAsia="Times New Roman" w:hAnsi="Calibri" w:cs="Calibri"/>
          <w:color w:val="1F1F1F"/>
          <w:rPrChange w:id="487" w:author="Ellen O'Dwyer" w:date="2024-08-16T13:19:00Z" w16du:dateUtc="2024-08-16T03:19:00Z">
            <w:rPr>
              <w:rFonts w:ascii="Sennheiser Office" w:eastAsia="Times New Roman" w:hAnsi="Sennheiser Office" w:cs="Arial"/>
              <w:color w:val="1F1F1F"/>
              <w:sz w:val="20"/>
              <w:szCs w:val="20"/>
            </w:rPr>
          </w:rPrChange>
        </w:rPr>
        <w:t xml:space="preserve"> MOMENTUM Sport </w:t>
      </w:r>
      <w:r w:rsidR="5E317860" w:rsidRPr="00D437E4">
        <w:rPr>
          <w:rFonts w:ascii="Calibri" w:eastAsia="Times New Roman" w:hAnsi="Calibri" w:cs="Calibri"/>
          <w:color w:val="1F1F1F"/>
          <w:rPrChange w:id="488" w:author="Ellen O'Dwyer" w:date="2024-08-16T13:19:00Z" w16du:dateUtc="2024-08-16T03:19:00Z">
            <w:rPr>
              <w:rFonts w:ascii="Sennheiser Office" w:eastAsia="Times New Roman" w:hAnsi="Sennheiser Office" w:cs="Arial"/>
              <w:color w:val="1F1F1F"/>
              <w:sz w:val="20"/>
              <w:szCs w:val="20"/>
            </w:rPr>
          </w:rPrChange>
        </w:rPr>
        <w:t xml:space="preserve">earbuds </w:t>
      </w:r>
      <w:r w:rsidR="121B3391" w:rsidRPr="00D437E4">
        <w:rPr>
          <w:rFonts w:ascii="Calibri" w:eastAsia="Times New Roman" w:hAnsi="Calibri" w:cs="Calibri"/>
          <w:color w:val="1F1F1F"/>
          <w:rPrChange w:id="489" w:author="Ellen O'Dwyer" w:date="2024-08-16T13:19:00Z" w16du:dateUtc="2024-08-16T03:19:00Z">
            <w:rPr>
              <w:rFonts w:ascii="Sennheiser Office" w:eastAsia="Times New Roman" w:hAnsi="Sennheiser Office" w:cs="Arial"/>
              <w:color w:val="1F1F1F"/>
              <w:sz w:val="20"/>
              <w:szCs w:val="20"/>
            </w:rPr>
          </w:rPrChange>
        </w:rPr>
        <w:t xml:space="preserve">sound great </w:t>
      </w:r>
      <w:r w:rsidR="2B429A56" w:rsidRPr="00D437E4">
        <w:rPr>
          <w:rFonts w:ascii="Calibri" w:eastAsia="Times New Roman" w:hAnsi="Calibri" w:cs="Calibri"/>
          <w:color w:val="1F1F1F"/>
          <w:rPrChange w:id="490" w:author="Ellen O'Dwyer" w:date="2024-08-16T13:19:00Z" w16du:dateUtc="2024-08-16T03:19:00Z">
            <w:rPr>
              <w:rFonts w:ascii="Sennheiser Office" w:eastAsia="Times New Roman" w:hAnsi="Sennheiser Office" w:cs="Arial"/>
              <w:color w:val="1F1F1F"/>
              <w:sz w:val="20"/>
              <w:szCs w:val="20"/>
            </w:rPr>
          </w:rPrChange>
        </w:rPr>
        <w:t xml:space="preserve">on </w:t>
      </w:r>
      <w:r w:rsidR="2C588B16" w:rsidRPr="00D437E4">
        <w:rPr>
          <w:rFonts w:ascii="Calibri" w:eastAsia="Times New Roman" w:hAnsi="Calibri" w:cs="Calibri"/>
          <w:color w:val="1F1F1F"/>
          <w:rPrChange w:id="491" w:author="Ellen O'Dwyer" w:date="2024-08-16T13:19:00Z" w16du:dateUtc="2024-08-16T03:19:00Z">
            <w:rPr>
              <w:rFonts w:ascii="Sennheiser Office" w:eastAsia="Times New Roman" w:hAnsi="Sennheiser Office" w:cs="Arial"/>
              <w:color w:val="1F1F1F"/>
              <w:sz w:val="20"/>
              <w:szCs w:val="20"/>
            </w:rPr>
          </w:rPrChange>
        </w:rPr>
        <w:t>a rainy-day</w:t>
      </w:r>
      <w:r w:rsidR="2B429A56" w:rsidRPr="00D437E4">
        <w:rPr>
          <w:rFonts w:ascii="Calibri" w:eastAsia="Times New Roman" w:hAnsi="Calibri" w:cs="Calibri"/>
          <w:color w:val="1F1F1F"/>
          <w:rPrChange w:id="492" w:author="Ellen O'Dwyer" w:date="2024-08-16T13:19:00Z" w16du:dateUtc="2024-08-16T03:19:00Z">
            <w:rPr>
              <w:rFonts w:ascii="Sennheiser Office" w:eastAsia="Times New Roman" w:hAnsi="Sennheiser Office" w:cs="Arial"/>
              <w:color w:val="1F1F1F"/>
              <w:sz w:val="20"/>
              <w:szCs w:val="20"/>
            </w:rPr>
          </w:rPrChange>
        </w:rPr>
        <w:t xml:space="preserve"> run or </w:t>
      </w:r>
      <w:r w:rsidR="121B3391" w:rsidRPr="00D437E4">
        <w:rPr>
          <w:rFonts w:ascii="Calibri" w:eastAsia="Times New Roman" w:hAnsi="Calibri" w:cs="Calibri"/>
          <w:color w:val="1F1F1F"/>
          <w:rPrChange w:id="493" w:author="Ellen O'Dwyer" w:date="2024-08-16T13:19:00Z" w16du:dateUtc="2024-08-16T03:19:00Z">
            <w:rPr>
              <w:rFonts w:ascii="Sennheiser Office" w:eastAsia="Times New Roman" w:hAnsi="Sennheiser Office" w:cs="Arial"/>
              <w:color w:val="1F1F1F"/>
              <w:sz w:val="20"/>
              <w:szCs w:val="20"/>
            </w:rPr>
          </w:rPrChange>
        </w:rPr>
        <w:t xml:space="preserve">at the gym, </w:t>
      </w:r>
      <w:r w:rsidR="5618C03B" w:rsidRPr="00D437E4">
        <w:rPr>
          <w:rFonts w:ascii="Calibri" w:eastAsia="Times New Roman" w:hAnsi="Calibri" w:cs="Calibri"/>
          <w:color w:val="1F1F1F"/>
          <w:rPrChange w:id="494" w:author="Ellen O'Dwyer" w:date="2024-08-16T13:19:00Z" w16du:dateUtc="2024-08-16T03:19:00Z">
            <w:rPr>
              <w:rFonts w:ascii="Sennheiser Office" w:eastAsia="Times New Roman" w:hAnsi="Sennheiser Office" w:cs="Arial"/>
              <w:color w:val="1F1F1F"/>
              <w:sz w:val="20"/>
              <w:szCs w:val="20"/>
            </w:rPr>
          </w:rPrChange>
        </w:rPr>
        <w:t xml:space="preserve">but </w:t>
      </w:r>
      <w:del w:id="495" w:author="Chau, Vicky" w:date="2024-03-06T10:35:00Z">
        <w:r w:rsidR="00FE6940" w:rsidRPr="00D437E4" w:rsidDel="006C7A8F">
          <w:rPr>
            <w:rFonts w:ascii="Calibri" w:eastAsia="Times New Roman" w:hAnsi="Calibri" w:cs="Calibri"/>
            <w:b/>
            <w:bCs/>
            <w:color w:val="1F1F1F"/>
            <w:rPrChange w:id="496" w:author="Ellen O'Dwyer" w:date="2024-08-16T13:19:00Z" w16du:dateUtc="2024-08-16T03:19:00Z">
              <w:rPr>
                <w:rFonts w:ascii="Sennheiser Office" w:eastAsia="Times New Roman" w:hAnsi="Sennheiser Office" w:cs="Arial"/>
                <w:b/>
                <w:bCs/>
                <w:noProof/>
                <w:color w:val="1F1F1F"/>
                <w:sz w:val="20"/>
                <w:szCs w:val="20"/>
              </w:rPr>
            </w:rPrChange>
          </w:rPr>
          <w:drawing>
            <wp:anchor distT="0" distB="0" distL="114300" distR="114300" simplePos="0" relativeHeight="251658241" behindDoc="0" locked="0" layoutInCell="1" allowOverlap="1" wp14:anchorId="169EBF4E" wp14:editId="255CAE8C">
              <wp:simplePos x="0" y="0"/>
              <wp:positionH relativeFrom="margin">
                <wp:align>right</wp:align>
              </wp:positionH>
              <wp:positionV relativeFrom="paragraph">
                <wp:posOffset>733425</wp:posOffset>
              </wp:positionV>
              <wp:extent cx="5943600" cy="3133725"/>
              <wp:effectExtent l="0" t="0" r="0" b="9525"/>
              <wp:wrapTopAndBottom/>
              <wp:docPr id="4" name="Picture 4" descr="A close-up of a 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up of a case&#10;&#10;Description automatically generated"/>
                      <pic:cNvPicPr/>
                    </pic:nvPicPr>
                    <pic:blipFill rotWithShape="1">
                      <a:blip r:embed="rId13" cstate="print">
                        <a:extLst>
                          <a:ext uri="{28A0092B-C50C-407E-A947-70E740481C1C}">
                            <a14:useLocalDpi xmlns:a14="http://schemas.microsoft.com/office/drawing/2010/main" val="0"/>
                          </a:ext>
                        </a:extLst>
                      </a:blip>
                      <a:srcRect t="26602" b="20673"/>
                      <a:stretch/>
                    </pic:blipFill>
                    <pic:spPr bwMode="auto">
                      <a:xfrm>
                        <a:off x="0" y="0"/>
                        <a:ext cx="5943600" cy="3133725"/>
                      </a:xfrm>
                      <a:prstGeom prst="rect">
                        <a:avLst/>
                      </a:prstGeom>
                      <a:ln>
                        <a:noFill/>
                      </a:ln>
                      <a:extLst>
                        <a:ext uri="{53640926-AAD7-44D8-BBD7-CCE9431645EC}">
                          <a14:shadowObscured xmlns:a14="http://schemas.microsoft.com/office/drawing/2010/main"/>
                        </a:ext>
                      </a:extLst>
                    </pic:spPr>
                  </pic:pic>
                </a:graphicData>
              </a:graphic>
            </wp:anchor>
          </w:drawing>
        </w:r>
      </w:del>
      <w:r w:rsidR="5E317860" w:rsidRPr="00D437E4">
        <w:rPr>
          <w:rFonts w:ascii="Calibri" w:eastAsia="Times New Roman" w:hAnsi="Calibri" w:cs="Calibri"/>
          <w:color w:val="1F1F1F"/>
          <w:rPrChange w:id="497" w:author="Ellen O'Dwyer" w:date="2024-08-16T13:19:00Z" w16du:dateUtc="2024-08-16T03:19:00Z">
            <w:rPr>
              <w:rFonts w:ascii="Sennheiser Office" w:eastAsia="Times New Roman" w:hAnsi="Sennheiser Office" w:cs="Arial"/>
              <w:color w:val="1F1F1F"/>
              <w:sz w:val="20"/>
              <w:szCs w:val="20"/>
            </w:rPr>
          </w:rPrChange>
        </w:rPr>
        <w:t>they</w:t>
      </w:r>
      <w:r w:rsidR="121B3391" w:rsidRPr="00D437E4">
        <w:rPr>
          <w:rFonts w:ascii="Calibri" w:eastAsia="Times New Roman" w:hAnsi="Calibri" w:cs="Calibri"/>
          <w:color w:val="1F1F1F"/>
          <w:rPrChange w:id="498" w:author="Ellen O'Dwyer" w:date="2024-08-16T13:19:00Z" w16du:dateUtc="2024-08-16T03:19:00Z">
            <w:rPr>
              <w:rFonts w:ascii="Sennheiser Office" w:eastAsia="Times New Roman" w:hAnsi="Sennheiser Office" w:cs="Arial"/>
              <w:color w:val="1F1F1F"/>
              <w:sz w:val="20"/>
              <w:szCs w:val="20"/>
            </w:rPr>
          </w:rPrChange>
        </w:rPr>
        <w:t xml:space="preserve"> </w:t>
      </w:r>
      <w:r w:rsidR="04EDE13E" w:rsidRPr="00D437E4">
        <w:rPr>
          <w:rFonts w:ascii="Calibri" w:eastAsia="Times New Roman" w:hAnsi="Calibri" w:cs="Calibri"/>
          <w:color w:val="1F1F1F"/>
          <w:rPrChange w:id="499" w:author="Ellen O'Dwyer" w:date="2024-08-16T13:19:00Z" w16du:dateUtc="2024-08-16T03:19:00Z">
            <w:rPr>
              <w:rFonts w:ascii="Sennheiser Office" w:eastAsia="Times New Roman" w:hAnsi="Sennheiser Office" w:cs="Arial"/>
              <w:color w:val="1F1F1F"/>
              <w:sz w:val="20"/>
              <w:szCs w:val="20"/>
            </w:rPr>
          </w:rPrChange>
        </w:rPr>
        <w:t xml:space="preserve">also </w:t>
      </w:r>
      <w:r w:rsidR="121B3391" w:rsidRPr="00D437E4">
        <w:rPr>
          <w:rFonts w:ascii="Calibri" w:eastAsia="Times New Roman" w:hAnsi="Calibri" w:cs="Calibri"/>
          <w:color w:val="1F1F1F"/>
          <w:rPrChange w:id="500" w:author="Ellen O'Dwyer" w:date="2024-08-16T13:19:00Z" w16du:dateUtc="2024-08-16T03:19:00Z">
            <w:rPr>
              <w:rFonts w:ascii="Sennheiser Office" w:eastAsia="Times New Roman" w:hAnsi="Sennheiser Office" w:cs="Arial"/>
              <w:color w:val="1F1F1F"/>
              <w:sz w:val="20"/>
              <w:szCs w:val="20"/>
            </w:rPr>
          </w:rPrChange>
        </w:rPr>
        <w:t>sound great</w:t>
      </w:r>
      <w:r w:rsidR="41919EAA" w:rsidRPr="00D437E4">
        <w:rPr>
          <w:rFonts w:ascii="Calibri" w:eastAsia="Times New Roman" w:hAnsi="Calibri" w:cs="Calibri"/>
          <w:color w:val="1F1F1F"/>
          <w:rPrChange w:id="501" w:author="Ellen O'Dwyer" w:date="2024-08-16T13:19:00Z" w16du:dateUtc="2024-08-16T03:19:00Z">
            <w:rPr>
              <w:rFonts w:ascii="Sennheiser Office" w:eastAsia="Times New Roman" w:hAnsi="Sennheiser Office" w:cs="Arial"/>
              <w:color w:val="1F1F1F"/>
              <w:sz w:val="20"/>
              <w:szCs w:val="20"/>
            </w:rPr>
          </w:rPrChange>
        </w:rPr>
        <w:t xml:space="preserve"> </w:t>
      </w:r>
      <w:r w:rsidR="3EF21C6A" w:rsidRPr="00D437E4">
        <w:rPr>
          <w:rFonts w:ascii="Calibri" w:eastAsia="Times New Roman" w:hAnsi="Calibri" w:cs="Calibri"/>
          <w:color w:val="1F1F1F"/>
          <w:rPrChange w:id="502" w:author="Ellen O'Dwyer" w:date="2024-08-16T13:19:00Z" w16du:dateUtc="2024-08-16T03:19:00Z">
            <w:rPr>
              <w:rFonts w:ascii="Sennheiser Office" w:eastAsia="Times New Roman" w:hAnsi="Sennheiser Office" w:cs="Arial"/>
              <w:color w:val="1F1F1F"/>
              <w:sz w:val="20"/>
              <w:szCs w:val="20"/>
            </w:rPr>
          </w:rPrChange>
        </w:rPr>
        <w:t>on your commute, at home or wherever.</w:t>
      </w:r>
    </w:p>
    <w:p w14:paraId="58F0271C" w14:textId="34CFE774" w:rsidR="7A7B5519" w:rsidRPr="00D437E4" w:rsidRDefault="7A7B5519" w:rsidP="0043785F">
      <w:pPr>
        <w:spacing w:before="360" w:after="360" w:line="240" w:lineRule="auto"/>
        <w:jc w:val="center"/>
        <w:rPr>
          <w:rFonts w:ascii="Calibri" w:eastAsia="Times New Roman" w:hAnsi="Calibri" w:cs="Calibri"/>
          <w:b/>
          <w:bCs/>
          <w:color w:val="1F1F1F"/>
          <w:rPrChange w:id="503" w:author="Ellen O'Dwyer" w:date="2024-08-16T13:19:00Z" w16du:dateUtc="2024-08-16T03:19:00Z">
            <w:rPr>
              <w:rFonts w:ascii="Sennheiser Office" w:eastAsia="Times New Roman" w:hAnsi="Sennheiser Office" w:cs="Arial"/>
              <w:b/>
              <w:bCs/>
              <w:color w:val="1F1F1F"/>
              <w:sz w:val="20"/>
              <w:szCs w:val="20"/>
            </w:rPr>
          </w:rPrChange>
        </w:rPr>
      </w:pPr>
    </w:p>
    <w:p w14:paraId="4DA1E04C" w14:textId="1D2D7A14" w:rsidR="00904B97" w:rsidRPr="00D437E4" w:rsidRDefault="0009667B" w:rsidP="06820045">
      <w:pPr>
        <w:shd w:val="clear" w:color="auto" w:fill="FFFFFF" w:themeFill="background1"/>
        <w:spacing w:before="360" w:after="360" w:line="240" w:lineRule="auto"/>
        <w:rPr>
          <w:rFonts w:ascii="Calibri" w:eastAsia="Times New Roman" w:hAnsi="Calibri" w:cs="Calibri"/>
          <w:color w:val="1F1F1F"/>
          <w:rPrChange w:id="504" w:author="Ellen O'Dwyer" w:date="2024-08-16T13:19:00Z" w16du:dateUtc="2024-08-16T03:19:00Z">
            <w:rPr>
              <w:rFonts w:ascii="Sennheiser Office" w:eastAsia="Times New Roman" w:hAnsi="Sennheiser Office" w:cs="Arial"/>
              <w:color w:val="1F1F1F"/>
              <w:sz w:val="20"/>
              <w:szCs w:val="20"/>
            </w:rPr>
          </w:rPrChange>
        </w:rPr>
      </w:pPr>
      <w:r w:rsidRPr="00D437E4">
        <w:rPr>
          <w:rFonts w:ascii="Calibri" w:eastAsia="Times New Roman" w:hAnsi="Calibri" w:cs="Calibri"/>
          <w:b/>
          <w:bCs/>
          <w:color w:val="1F1F1F"/>
          <w:rPrChange w:id="505" w:author="Ellen O'Dwyer" w:date="2024-08-16T13:19:00Z" w16du:dateUtc="2024-08-16T03:19:00Z">
            <w:rPr>
              <w:rFonts w:ascii="Sennheiser Office" w:eastAsia="Times New Roman" w:hAnsi="Sennheiser Office" w:cs="Arial"/>
              <w:b/>
              <w:bCs/>
              <w:color w:val="1F1F1F"/>
              <w:sz w:val="20"/>
              <w:szCs w:val="20"/>
            </w:rPr>
          </w:rPrChange>
        </w:rPr>
        <w:t>Ready for</w:t>
      </w:r>
      <w:r w:rsidR="00FF1525" w:rsidRPr="00D437E4">
        <w:rPr>
          <w:rFonts w:ascii="Calibri" w:eastAsia="Times New Roman" w:hAnsi="Calibri" w:cs="Calibri"/>
          <w:b/>
          <w:bCs/>
          <w:color w:val="1F1F1F"/>
          <w:rPrChange w:id="506" w:author="Ellen O'Dwyer" w:date="2024-08-16T13:19:00Z" w16du:dateUtc="2024-08-16T03:19:00Z">
            <w:rPr>
              <w:rFonts w:ascii="Sennheiser Office" w:eastAsia="Times New Roman" w:hAnsi="Sennheiser Office" w:cs="Arial"/>
              <w:b/>
              <w:bCs/>
              <w:color w:val="1F1F1F"/>
              <w:sz w:val="20"/>
              <w:szCs w:val="20"/>
            </w:rPr>
          </w:rPrChange>
        </w:rPr>
        <w:t xml:space="preserve"> the fitness lifestyle</w:t>
      </w:r>
      <w:r w:rsidRPr="00D437E4">
        <w:rPr>
          <w:rFonts w:ascii="Calibri" w:hAnsi="Calibri" w:cs="Calibri"/>
          <w:rPrChange w:id="507" w:author="Ellen O'Dwyer" w:date="2024-08-16T13:19:00Z" w16du:dateUtc="2024-08-16T03:19:00Z">
            <w:rPr/>
          </w:rPrChange>
        </w:rPr>
        <w:br/>
      </w:r>
      <w:r w:rsidR="00FC07D4" w:rsidRPr="00D437E4">
        <w:rPr>
          <w:rFonts w:ascii="Calibri" w:eastAsia="Times New Roman" w:hAnsi="Calibri" w:cs="Calibri"/>
          <w:color w:val="1F1F1F"/>
          <w:rPrChange w:id="508" w:author="Ellen O'Dwyer" w:date="2024-08-16T13:19:00Z" w16du:dateUtc="2024-08-16T03:19:00Z">
            <w:rPr>
              <w:rFonts w:ascii="Sennheiser Office" w:eastAsia="Times New Roman" w:hAnsi="Sennheiser Office" w:cs="Arial"/>
              <w:color w:val="1F1F1F"/>
              <w:sz w:val="20"/>
              <w:szCs w:val="20"/>
            </w:rPr>
          </w:rPrChange>
        </w:rPr>
        <w:t>Sennheiser’s new sport</w:t>
      </w:r>
      <w:r w:rsidR="00EA3514" w:rsidRPr="00D437E4">
        <w:rPr>
          <w:rFonts w:ascii="Calibri" w:eastAsia="Times New Roman" w:hAnsi="Calibri" w:cs="Calibri"/>
          <w:color w:val="1F1F1F"/>
          <w:rPrChange w:id="509" w:author="Ellen O'Dwyer" w:date="2024-08-16T13:19:00Z" w16du:dateUtc="2024-08-16T03:19:00Z">
            <w:rPr>
              <w:rFonts w:ascii="Sennheiser Office" w:eastAsia="Times New Roman" w:hAnsi="Sennheiser Office" w:cs="Arial"/>
              <w:color w:val="1F1F1F"/>
              <w:sz w:val="20"/>
              <w:szCs w:val="20"/>
            </w:rPr>
          </w:rPrChange>
        </w:rPr>
        <w:t xml:space="preserve"> </w:t>
      </w:r>
      <w:r w:rsidR="00C35A82" w:rsidRPr="00D437E4">
        <w:rPr>
          <w:rFonts w:ascii="Calibri" w:eastAsia="Times New Roman" w:hAnsi="Calibri" w:cs="Calibri"/>
          <w:color w:val="1F1F1F"/>
          <w:rPrChange w:id="510" w:author="Ellen O'Dwyer" w:date="2024-08-16T13:19:00Z" w16du:dateUtc="2024-08-16T03:19:00Z">
            <w:rPr>
              <w:rFonts w:ascii="Sennheiser Office" w:eastAsia="Times New Roman" w:hAnsi="Sennheiser Office" w:cs="Arial"/>
              <w:color w:val="1F1F1F"/>
              <w:sz w:val="20"/>
              <w:szCs w:val="20"/>
            </w:rPr>
          </w:rPrChange>
        </w:rPr>
        <w:t>earbuds</w:t>
      </w:r>
      <w:r w:rsidR="00D25489" w:rsidRPr="00D437E4">
        <w:rPr>
          <w:rFonts w:ascii="Calibri" w:eastAsia="Times New Roman" w:hAnsi="Calibri" w:cs="Calibri"/>
          <w:color w:val="1F1F1F"/>
          <w:rPrChange w:id="511" w:author="Ellen O'Dwyer" w:date="2024-08-16T13:19:00Z" w16du:dateUtc="2024-08-16T03:19:00Z">
            <w:rPr>
              <w:rFonts w:ascii="Sennheiser Office" w:eastAsia="Times New Roman" w:hAnsi="Sennheiser Office" w:cs="Arial"/>
              <w:color w:val="1F1F1F"/>
              <w:sz w:val="20"/>
              <w:szCs w:val="20"/>
            </w:rPr>
          </w:rPrChange>
        </w:rPr>
        <w:t xml:space="preserve"> </w:t>
      </w:r>
      <w:r w:rsidR="00804B8B" w:rsidRPr="00D437E4">
        <w:rPr>
          <w:rFonts w:ascii="Calibri" w:eastAsia="Times New Roman" w:hAnsi="Calibri" w:cs="Calibri"/>
          <w:color w:val="1F1F1F"/>
          <w:rPrChange w:id="512" w:author="Ellen O'Dwyer" w:date="2024-08-16T13:19:00Z" w16du:dateUtc="2024-08-16T03:19:00Z">
            <w:rPr>
              <w:rFonts w:ascii="Sennheiser Office" w:eastAsia="Times New Roman" w:hAnsi="Sennheiser Office" w:cs="Arial"/>
              <w:color w:val="1F1F1F"/>
              <w:sz w:val="20"/>
              <w:szCs w:val="20"/>
            </w:rPr>
          </w:rPrChange>
        </w:rPr>
        <w:t>can be controlled</w:t>
      </w:r>
      <w:r w:rsidR="00A01AF5" w:rsidRPr="00D437E4">
        <w:rPr>
          <w:rFonts w:ascii="Calibri" w:eastAsia="Times New Roman" w:hAnsi="Calibri" w:cs="Calibri"/>
          <w:color w:val="1F1F1F"/>
          <w:rPrChange w:id="513" w:author="Ellen O'Dwyer" w:date="2024-08-16T13:19:00Z" w16du:dateUtc="2024-08-16T03:19:00Z">
            <w:rPr>
              <w:rFonts w:ascii="Sennheiser Office" w:eastAsia="Times New Roman" w:hAnsi="Sennheiser Office" w:cs="Arial"/>
              <w:color w:val="1F1F1F"/>
              <w:sz w:val="20"/>
              <w:szCs w:val="20"/>
            </w:rPr>
          </w:rPrChange>
        </w:rPr>
        <w:t xml:space="preserve"> with the Sennheiser Smart Control App (iOS, Android) </w:t>
      </w:r>
      <w:r w:rsidR="00C35A82" w:rsidRPr="00D437E4">
        <w:rPr>
          <w:rFonts w:ascii="Calibri" w:eastAsia="Times New Roman" w:hAnsi="Calibri" w:cs="Calibri"/>
          <w:color w:val="1F1F1F"/>
          <w:rPrChange w:id="514" w:author="Ellen O'Dwyer" w:date="2024-08-16T13:19:00Z" w16du:dateUtc="2024-08-16T03:19:00Z">
            <w:rPr>
              <w:rFonts w:ascii="Sennheiser Office" w:eastAsia="Times New Roman" w:hAnsi="Sennheiser Office" w:cs="Arial"/>
              <w:color w:val="1F1F1F"/>
              <w:sz w:val="20"/>
              <w:szCs w:val="20"/>
            </w:rPr>
          </w:rPrChange>
        </w:rPr>
        <w:t xml:space="preserve">for </w:t>
      </w:r>
      <w:r w:rsidR="00EA3514" w:rsidRPr="00D437E4">
        <w:rPr>
          <w:rFonts w:ascii="Calibri" w:eastAsia="Times New Roman" w:hAnsi="Calibri" w:cs="Calibri"/>
          <w:color w:val="1F1F1F"/>
          <w:rPrChange w:id="515" w:author="Ellen O'Dwyer" w:date="2024-08-16T13:19:00Z" w16du:dateUtc="2024-08-16T03:19:00Z">
            <w:rPr>
              <w:rFonts w:ascii="Sennheiser Office" w:eastAsia="Times New Roman" w:hAnsi="Sennheiser Office" w:cs="Arial"/>
              <w:color w:val="1F1F1F"/>
              <w:sz w:val="20"/>
              <w:szCs w:val="20"/>
            </w:rPr>
          </w:rPrChange>
        </w:rPr>
        <w:t xml:space="preserve">the added </w:t>
      </w:r>
      <w:r w:rsidR="00C35A82" w:rsidRPr="00D437E4">
        <w:rPr>
          <w:rFonts w:ascii="Calibri" w:eastAsia="Times New Roman" w:hAnsi="Calibri" w:cs="Calibri"/>
          <w:color w:val="1F1F1F"/>
          <w:rPrChange w:id="516" w:author="Ellen O'Dwyer" w:date="2024-08-16T13:19:00Z" w16du:dateUtc="2024-08-16T03:19:00Z">
            <w:rPr>
              <w:rFonts w:ascii="Sennheiser Office" w:eastAsia="Times New Roman" w:hAnsi="Sennheiser Office" w:cs="Arial"/>
              <w:color w:val="1F1F1F"/>
              <w:sz w:val="20"/>
              <w:szCs w:val="20"/>
            </w:rPr>
          </w:rPrChange>
        </w:rPr>
        <w:t>convenience</w:t>
      </w:r>
      <w:r w:rsidR="00EA3514" w:rsidRPr="00D437E4">
        <w:rPr>
          <w:rFonts w:ascii="Calibri" w:eastAsia="Times New Roman" w:hAnsi="Calibri" w:cs="Calibri"/>
          <w:color w:val="1F1F1F"/>
          <w:rPrChange w:id="517" w:author="Ellen O'Dwyer" w:date="2024-08-16T13:19:00Z" w16du:dateUtc="2024-08-16T03:19:00Z">
            <w:rPr>
              <w:rFonts w:ascii="Sennheiser Office" w:eastAsia="Times New Roman" w:hAnsi="Sennheiser Office" w:cs="Arial"/>
              <w:color w:val="1F1F1F"/>
              <w:sz w:val="20"/>
              <w:szCs w:val="20"/>
            </w:rPr>
          </w:rPrChange>
        </w:rPr>
        <w:t xml:space="preserve"> of </w:t>
      </w:r>
      <w:r w:rsidR="00804B8B" w:rsidRPr="00D437E4">
        <w:rPr>
          <w:rFonts w:ascii="Calibri" w:eastAsia="Times New Roman" w:hAnsi="Calibri" w:cs="Calibri"/>
          <w:color w:val="1F1F1F"/>
          <w:rPrChange w:id="518" w:author="Ellen O'Dwyer" w:date="2024-08-16T13:19:00Z" w16du:dateUtc="2024-08-16T03:19:00Z">
            <w:rPr>
              <w:rFonts w:ascii="Sennheiser Office" w:eastAsia="Times New Roman" w:hAnsi="Sennheiser Office" w:cs="Arial"/>
              <w:color w:val="1F1F1F"/>
              <w:sz w:val="20"/>
              <w:szCs w:val="20"/>
            </w:rPr>
          </w:rPrChange>
        </w:rPr>
        <w:t xml:space="preserve">an </w:t>
      </w:r>
      <w:r w:rsidR="00EA3514" w:rsidRPr="00D437E4">
        <w:rPr>
          <w:rFonts w:ascii="Calibri" w:eastAsia="Times New Roman" w:hAnsi="Calibri" w:cs="Calibri"/>
          <w:color w:val="1F1F1F"/>
          <w:rPrChange w:id="519" w:author="Ellen O'Dwyer" w:date="2024-08-16T13:19:00Z" w16du:dateUtc="2024-08-16T03:19:00Z">
            <w:rPr>
              <w:rFonts w:ascii="Sennheiser Office" w:eastAsia="Times New Roman" w:hAnsi="Sennheiser Office" w:cs="Arial"/>
              <w:color w:val="1F1F1F"/>
              <w:sz w:val="20"/>
              <w:szCs w:val="20"/>
            </w:rPr>
          </w:rPrChange>
        </w:rPr>
        <w:t xml:space="preserve">on-screen </w:t>
      </w:r>
      <w:r w:rsidR="00804B8B" w:rsidRPr="00D437E4">
        <w:rPr>
          <w:rFonts w:ascii="Calibri" w:eastAsia="Times New Roman" w:hAnsi="Calibri" w:cs="Calibri"/>
          <w:color w:val="1F1F1F"/>
          <w:rPrChange w:id="520" w:author="Ellen O'Dwyer" w:date="2024-08-16T13:19:00Z" w16du:dateUtc="2024-08-16T03:19:00Z">
            <w:rPr>
              <w:rFonts w:ascii="Sennheiser Office" w:eastAsia="Times New Roman" w:hAnsi="Sennheiser Office" w:cs="Arial"/>
              <w:color w:val="1F1F1F"/>
              <w:sz w:val="20"/>
              <w:szCs w:val="20"/>
            </w:rPr>
          </w:rPrChange>
        </w:rPr>
        <w:t>interface</w:t>
      </w:r>
      <w:r w:rsidR="00E55E61" w:rsidRPr="00D437E4">
        <w:rPr>
          <w:rFonts w:ascii="Calibri" w:eastAsia="Times New Roman" w:hAnsi="Calibri" w:cs="Calibri"/>
          <w:color w:val="1F1F1F"/>
          <w:rPrChange w:id="521" w:author="Ellen O'Dwyer" w:date="2024-08-16T13:19:00Z" w16du:dateUtc="2024-08-16T03:19:00Z">
            <w:rPr>
              <w:rFonts w:ascii="Sennheiser Office" w:eastAsia="Times New Roman" w:hAnsi="Sennheiser Office" w:cs="Arial"/>
              <w:color w:val="1F1F1F"/>
              <w:sz w:val="20"/>
              <w:szCs w:val="20"/>
            </w:rPr>
          </w:rPrChange>
        </w:rPr>
        <w:t xml:space="preserve">, however all </w:t>
      </w:r>
      <w:r w:rsidR="00E32D00" w:rsidRPr="00D437E4">
        <w:rPr>
          <w:rFonts w:ascii="Calibri" w:eastAsia="Times New Roman" w:hAnsi="Calibri" w:cs="Calibri"/>
          <w:color w:val="1F1F1F"/>
          <w:rPrChange w:id="522" w:author="Ellen O'Dwyer" w:date="2024-08-16T13:19:00Z" w16du:dateUtc="2024-08-16T03:19:00Z">
            <w:rPr>
              <w:rFonts w:ascii="Sennheiser Office" w:eastAsia="Times New Roman" w:hAnsi="Sennheiser Office" w:cs="Arial"/>
              <w:color w:val="1F1F1F"/>
              <w:sz w:val="20"/>
              <w:szCs w:val="20"/>
            </w:rPr>
          </w:rPrChange>
        </w:rPr>
        <w:t>essential features</w:t>
      </w:r>
      <w:r w:rsidR="00E55E61" w:rsidRPr="00D437E4">
        <w:rPr>
          <w:rFonts w:ascii="Calibri" w:eastAsia="Times New Roman" w:hAnsi="Calibri" w:cs="Calibri"/>
          <w:color w:val="1F1F1F"/>
          <w:rPrChange w:id="523" w:author="Ellen O'Dwyer" w:date="2024-08-16T13:19:00Z" w16du:dateUtc="2024-08-16T03:19:00Z">
            <w:rPr>
              <w:rFonts w:ascii="Sennheiser Office" w:eastAsia="Times New Roman" w:hAnsi="Sennheiser Office" w:cs="Arial"/>
              <w:color w:val="1F1F1F"/>
              <w:sz w:val="20"/>
              <w:szCs w:val="20"/>
            </w:rPr>
          </w:rPrChange>
        </w:rPr>
        <w:t xml:space="preserve"> of MOMENTUM Sport can be controlled with simple tap gestures—a boon for those that wear </w:t>
      </w:r>
      <w:r w:rsidR="00FF1525" w:rsidRPr="00D437E4">
        <w:rPr>
          <w:rFonts w:ascii="Calibri" w:eastAsia="Times New Roman" w:hAnsi="Calibri" w:cs="Calibri"/>
          <w:color w:val="1F1F1F"/>
          <w:rPrChange w:id="524" w:author="Ellen O'Dwyer" w:date="2024-08-16T13:19:00Z" w16du:dateUtc="2024-08-16T03:19:00Z">
            <w:rPr>
              <w:rFonts w:ascii="Sennheiser Office" w:eastAsia="Times New Roman" w:hAnsi="Sennheiser Office" w:cs="Arial"/>
              <w:color w:val="1F1F1F"/>
              <w:sz w:val="20"/>
              <w:szCs w:val="20"/>
            </w:rPr>
          </w:rPrChange>
        </w:rPr>
        <w:t xml:space="preserve">protective </w:t>
      </w:r>
      <w:r w:rsidR="00E55E61" w:rsidRPr="00D437E4">
        <w:rPr>
          <w:rFonts w:ascii="Calibri" w:eastAsia="Times New Roman" w:hAnsi="Calibri" w:cs="Calibri"/>
          <w:color w:val="1F1F1F"/>
          <w:rPrChange w:id="525" w:author="Ellen O'Dwyer" w:date="2024-08-16T13:19:00Z" w16du:dateUtc="2024-08-16T03:19:00Z">
            <w:rPr>
              <w:rFonts w:ascii="Sennheiser Office" w:eastAsia="Times New Roman" w:hAnsi="Sennheiser Office" w:cs="Arial"/>
              <w:color w:val="1F1F1F"/>
              <w:sz w:val="20"/>
              <w:szCs w:val="20"/>
            </w:rPr>
          </w:rPrChange>
        </w:rPr>
        <w:t xml:space="preserve">gloves </w:t>
      </w:r>
      <w:r w:rsidR="000E0358" w:rsidRPr="00D437E4">
        <w:rPr>
          <w:rFonts w:ascii="Calibri" w:eastAsia="Times New Roman" w:hAnsi="Calibri" w:cs="Calibri"/>
          <w:color w:val="1F1F1F"/>
          <w:rPrChange w:id="526" w:author="Ellen O'Dwyer" w:date="2024-08-16T13:19:00Z" w16du:dateUtc="2024-08-16T03:19:00Z">
            <w:rPr>
              <w:rFonts w:ascii="Sennheiser Office" w:eastAsia="Times New Roman" w:hAnsi="Sennheiser Office" w:cs="Arial"/>
              <w:color w:val="1F1F1F"/>
              <w:sz w:val="20"/>
              <w:szCs w:val="20"/>
            </w:rPr>
          </w:rPrChange>
        </w:rPr>
        <w:t>and ear warmers</w:t>
      </w:r>
      <w:r w:rsidR="378A4686" w:rsidRPr="00D437E4">
        <w:rPr>
          <w:rFonts w:ascii="Calibri" w:eastAsia="Times New Roman" w:hAnsi="Calibri" w:cs="Calibri"/>
          <w:color w:val="1F1F1F"/>
          <w:rPrChange w:id="527" w:author="Ellen O'Dwyer" w:date="2024-08-16T13:19:00Z" w16du:dateUtc="2024-08-16T03:19:00Z">
            <w:rPr>
              <w:rFonts w:ascii="Sennheiser Office" w:eastAsia="Times New Roman" w:hAnsi="Sennheiser Office" w:cs="Arial"/>
              <w:color w:val="1F1F1F"/>
              <w:sz w:val="20"/>
              <w:szCs w:val="20"/>
            </w:rPr>
          </w:rPrChange>
        </w:rPr>
        <w:t xml:space="preserve"> or</w:t>
      </w:r>
      <w:r w:rsidR="00E55E61" w:rsidRPr="00D437E4">
        <w:rPr>
          <w:rFonts w:ascii="Calibri" w:eastAsia="Times New Roman" w:hAnsi="Calibri" w:cs="Calibri"/>
          <w:color w:val="1F1F1F"/>
          <w:rPrChange w:id="528" w:author="Ellen O'Dwyer" w:date="2024-08-16T13:19:00Z" w16du:dateUtc="2024-08-16T03:19:00Z">
            <w:rPr>
              <w:rFonts w:ascii="Sennheiser Office" w:eastAsia="Times New Roman" w:hAnsi="Sennheiser Office" w:cs="Arial"/>
              <w:color w:val="1F1F1F"/>
              <w:sz w:val="20"/>
              <w:szCs w:val="20"/>
            </w:rPr>
          </w:rPrChange>
        </w:rPr>
        <w:t xml:space="preserve"> perform actions that cannot spare nuance</w:t>
      </w:r>
      <w:r w:rsidR="00C35A82" w:rsidRPr="00D437E4">
        <w:rPr>
          <w:rFonts w:ascii="Calibri" w:eastAsia="Times New Roman" w:hAnsi="Calibri" w:cs="Calibri"/>
          <w:color w:val="1F1F1F"/>
          <w:rPrChange w:id="529" w:author="Ellen O'Dwyer" w:date="2024-08-16T13:19:00Z" w16du:dateUtc="2024-08-16T03:19:00Z">
            <w:rPr>
              <w:rFonts w:ascii="Sennheiser Office" w:eastAsia="Times New Roman" w:hAnsi="Sennheiser Office" w:cs="Arial"/>
              <w:color w:val="1F1F1F"/>
              <w:sz w:val="20"/>
              <w:szCs w:val="20"/>
            </w:rPr>
          </w:rPrChange>
        </w:rPr>
        <w:t xml:space="preserve">. </w:t>
      </w:r>
      <w:r w:rsidR="1B4DBB62" w:rsidRPr="00D437E4">
        <w:rPr>
          <w:rFonts w:ascii="Calibri" w:eastAsia="Times New Roman" w:hAnsi="Calibri" w:cs="Calibri"/>
          <w:color w:val="000000" w:themeColor="text1"/>
          <w:rPrChange w:id="530" w:author="Ellen O'Dwyer" w:date="2024-08-16T13:19:00Z" w16du:dateUtc="2024-08-16T03:19:00Z">
            <w:rPr>
              <w:rFonts w:ascii="Sennheiser Office" w:eastAsia="Times New Roman" w:hAnsi="Sennheiser Office" w:cs="Arial"/>
              <w:color w:val="000000" w:themeColor="text1"/>
              <w:sz w:val="20"/>
              <w:szCs w:val="20"/>
            </w:rPr>
          </w:rPrChange>
        </w:rPr>
        <w:t>T</w:t>
      </w:r>
      <w:r w:rsidR="00E55E61" w:rsidRPr="00D437E4">
        <w:rPr>
          <w:rFonts w:ascii="Calibri" w:eastAsia="Times New Roman" w:hAnsi="Calibri" w:cs="Calibri"/>
          <w:color w:val="1F1F1F"/>
          <w:rPrChange w:id="531" w:author="Ellen O'Dwyer" w:date="2024-08-16T13:19:00Z" w16du:dateUtc="2024-08-16T03:19:00Z">
            <w:rPr>
              <w:rFonts w:ascii="Sennheiser Office" w:eastAsia="Times New Roman" w:hAnsi="Sennheiser Office" w:cs="Arial"/>
              <w:color w:val="1F1F1F"/>
              <w:sz w:val="20"/>
              <w:szCs w:val="20"/>
            </w:rPr>
          </w:rPrChange>
        </w:rPr>
        <w:t xml:space="preserve">hanks to </w:t>
      </w:r>
      <w:r w:rsidR="00D25489" w:rsidRPr="00D437E4">
        <w:rPr>
          <w:rFonts w:ascii="Calibri" w:eastAsia="Times New Roman" w:hAnsi="Calibri" w:cs="Calibri"/>
          <w:color w:val="1F1F1F"/>
          <w:rPrChange w:id="532" w:author="Ellen O'Dwyer" w:date="2024-08-16T13:19:00Z" w16du:dateUtc="2024-08-16T03:19:00Z">
            <w:rPr>
              <w:rFonts w:ascii="Sennheiser Office" w:eastAsia="Times New Roman" w:hAnsi="Sennheiser Office" w:cs="Arial"/>
              <w:color w:val="1F1F1F"/>
              <w:sz w:val="20"/>
              <w:szCs w:val="20"/>
            </w:rPr>
          </w:rPrChange>
        </w:rPr>
        <w:t xml:space="preserve">IP55 sweat </w:t>
      </w:r>
      <w:r w:rsidR="00E55E61" w:rsidRPr="00D437E4">
        <w:rPr>
          <w:rFonts w:ascii="Calibri" w:eastAsia="Times New Roman" w:hAnsi="Calibri" w:cs="Calibri"/>
          <w:color w:val="1F1F1F"/>
          <w:rPrChange w:id="533" w:author="Ellen O'Dwyer" w:date="2024-08-16T13:19:00Z" w16du:dateUtc="2024-08-16T03:19:00Z">
            <w:rPr>
              <w:rFonts w:ascii="Sennheiser Office" w:eastAsia="Times New Roman" w:hAnsi="Sennheiser Office" w:cs="Arial"/>
              <w:color w:val="1F1F1F"/>
              <w:sz w:val="20"/>
              <w:szCs w:val="20"/>
            </w:rPr>
          </w:rPrChange>
        </w:rPr>
        <w:t>&amp;</w:t>
      </w:r>
      <w:r w:rsidR="00D25489" w:rsidRPr="00D437E4">
        <w:rPr>
          <w:rFonts w:ascii="Calibri" w:eastAsia="Times New Roman" w:hAnsi="Calibri" w:cs="Calibri"/>
          <w:color w:val="1F1F1F"/>
          <w:rPrChange w:id="534" w:author="Ellen O'Dwyer" w:date="2024-08-16T13:19:00Z" w16du:dateUtc="2024-08-16T03:19:00Z">
            <w:rPr>
              <w:rFonts w:ascii="Sennheiser Office" w:eastAsia="Times New Roman" w:hAnsi="Sennheiser Office" w:cs="Arial"/>
              <w:color w:val="1F1F1F"/>
              <w:sz w:val="20"/>
              <w:szCs w:val="20"/>
            </w:rPr>
          </w:rPrChange>
        </w:rPr>
        <w:t xml:space="preserve"> water resistance, </w:t>
      </w:r>
      <w:r w:rsidR="00EB7A27" w:rsidRPr="00D437E4">
        <w:rPr>
          <w:rFonts w:ascii="Calibri" w:eastAsia="Times New Roman" w:hAnsi="Calibri" w:cs="Calibri"/>
          <w:color w:val="1F1F1F"/>
          <w:rPrChange w:id="535" w:author="Ellen O'Dwyer" w:date="2024-08-16T13:19:00Z" w16du:dateUtc="2024-08-16T03:19:00Z">
            <w:rPr>
              <w:rFonts w:ascii="Sennheiser Office" w:eastAsia="Times New Roman" w:hAnsi="Sennheiser Office" w:cs="Arial"/>
              <w:color w:val="1F1F1F"/>
              <w:sz w:val="20"/>
              <w:szCs w:val="20"/>
            </w:rPr>
          </w:rPrChange>
        </w:rPr>
        <w:t>a shock</w:t>
      </w:r>
      <w:r w:rsidR="00507586" w:rsidRPr="00D437E4">
        <w:rPr>
          <w:rFonts w:ascii="Calibri" w:eastAsia="Times New Roman" w:hAnsi="Calibri" w:cs="Calibri"/>
          <w:color w:val="1F1F1F"/>
          <w:rPrChange w:id="536" w:author="Ellen O'Dwyer" w:date="2024-08-16T13:19:00Z" w16du:dateUtc="2024-08-16T03:19:00Z">
            <w:rPr>
              <w:rFonts w:ascii="Sennheiser Office" w:eastAsia="Times New Roman" w:hAnsi="Sennheiser Office" w:cs="Arial"/>
              <w:color w:val="1F1F1F"/>
              <w:sz w:val="20"/>
              <w:szCs w:val="20"/>
            </w:rPr>
          </w:rPrChange>
        </w:rPr>
        <w:t>-</w:t>
      </w:r>
      <w:r w:rsidR="00EB7A27" w:rsidRPr="00D437E4">
        <w:rPr>
          <w:rFonts w:ascii="Calibri" w:eastAsia="Times New Roman" w:hAnsi="Calibri" w:cs="Calibri"/>
          <w:color w:val="1F1F1F"/>
          <w:rPrChange w:id="537" w:author="Ellen O'Dwyer" w:date="2024-08-16T13:19:00Z" w16du:dateUtc="2024-08-16T03:19:00Z">
            <w:rPr>
              <w:rFonts w:ascii="Sennheiser Office" w:eastAsia="Times New Roman" w:hAnsi="Sennheiser Office" w:cs="Arial"/>
              <w:color w:val="1F1F1F"/>
              <w:sz w:val="20"/>
              <w:szCs w:val="20"/>
            </w:rPr>
          </w:rPrChange>
        </w:rPr>
        <w:t xml:space="preserve">proof chassis, and </w:t>
      </w:r>
      <w:r w:rsidR="00961189" w:rsidRPr="00D437E4">
        <w:rPr>
          <w:rFonts w:ascii="Calibri" w:eastAsia="Times New Roman" w:hAnsi="Calibri" w:cs="Calibri"/>
          <w:color w:val="1F1F1F"/>
          <w:rPrChange w:id="538" w:author="Ellen O'Dwyer" w:date="2024-08-16T13:19:00Z" w16du:dateUtc="2024-08-16T03:19:00Z">
            <w:rPr>
              <w:rFonts w:ascii="Sennheiser Office" w:eastAsia="Times New Roman" w:hAnsi="Sennheiser Office" w:cs="Arial"/>
              <w:color w:val="1F1F1F"/>
              <w:sz w:val="20"/>
              <w:szCs w:val="20"/>
            </w:rPr>
          </w:rPrChange>
        </w:rPr>
        <w:t>clog-resistant</w:t>
      </w:r>
      <w:r w:rsidR="00EB7A27" w:rsidRPr="00D437E4">
        <w:rPr>
          <w:rFonts w:ascii="Calibri" w:eastAsia="Times New Roman" w:hAnsi="Calibri" w:cs="Calibri"/>
          <w:color w:val="1F1F1F"/>
          <w:rPrChange w:id="539" w:author="Ellen O'Dwyer" w:date="2024-08-16T13:19:00Z" w16du:dateUtc="2024-08-16T03:19:00Z">
            <w:rPr>
              <w:rFonts w:ascii="Sennheiser Office" w:eastAsia="Times New Roman" w:hAnsi="Sennheiser Office" w:cs="Arial"/>
              <w:color w:val="1F1F1F"/>
              <w:sz w:val="20"/>
              <w:szCs w:val="20"/>
            </w:rPr>
          </w:rPrChange>
        </w:rPr>
        <w:t xml:space="preserve"> </w:t>
      </w:r>
      <w:r w:rsidR="004A4E16" w:rsidRPr="00D437E4">
        <w:rPr>
          <w:rFonts w:ascii="Calibri" w:eastAsia="Times New Roman" w:hAnsi="Calibri" w:cs="Calibri"/>
          <w:color w:val="1F1F1F"/>
          <w:rPrChange w:id="540" w:author="Ellen O'Dwyer" w:date="2024-08-16T13:19:00Z" w16du:dateUtc="2024-08-16T03:19:00Z">
            <w:rPr>
              <w:rFonts w:ascii="Sennheiser Office" w:eastAsia="Times New Roman" w:hAnsi="Sennheiser Office" w:cs="Arial"/>
              <w:color w:val="1F1F1F"/>
              <w:sz w:val="20"/>
              <w:szCs w:val="20"/>
            </w:rPr>
          </w:rPrChange>
        </w:rPr>
        <w:t>ear</w:t>
      </w:r>
      <w:r w:rsidR="009C1CA4" w:rsidRPr="00D437E4">
        <w:rPr>
          <w:rFonts w:ascii="Calibri" w:eastAsia="Times New Roman" w:hAnsi="Calibri" w:cs="Calibri"/>
          <w:color w:val="1F1F1F"/>
          <w:rPrChange w:id="541" w:author="Ellen O'Dwyer" w:date="2024-08-16T13:19:00Z" w16du:dateUtc="2024-08-16T03:19:00Z">
            <w:rPr>
              <w:rFonts w:ascii="Sennheiser Office" w:eastAsia="Times New Roman" w:hAnsi="Sennheiser Office" w:cs="Arial"/>
              <w:color w:val="1F1F1F"/>
              <w:sz w:val="20"/>
              <w:szCs w:val="20"/>
            </w:rPr>
          </w:rPrChange>
        </w:rPr>
        <w:t xml:space="preserve"> </w:t>
      </w:r>
      <w:r w:rsidR="004A4E16" w:rsidRPr="00D437E4">
        <w:rPr>
          <w:rFonts w:ascii="Calibri" w:eastAsia="Times New Roman" w:hAnsi="Calibri" w:cs="Calibri"/>
          <w:color w:val="1F1F1F"/>
          <w:rPrChange w:id="542" w:author="Ellen O'Dwyer" w:date="2024-08-16T13:19:00Z" w16du:dateUtc="2024-08-16T03:19:00Z">
            <w:rPr>
              <w:rFonts w:ascii="Sennheiser Office" w:eastAsia="Times New Roman" w:hAnsi="Sennheiser Office" w:cs="Arial"/>
              <w:color w:val="1F1F1F"/>
              <w:sz w:val="20"/>
              <w:szCs w:val="20"/>
            </w:rPr>
          </w:rPrChange>
        </w:rPr>
        <w:t>tip</w:t>
      </w:r>
      <w:r w:rsidR="00961189" w:rsidRPr="00D437E4">
        <w:rPr>
          <w:rFonts w:ascii="Calibri" w:eastAsia="Times New Roman" w:hAnsi="Calibri" w:cs="Calibri"/>
          <w:color w:val="1F1F1F"/>
          <w:rPrChange w:id="543" w:author="Ellen O'Dwyer" w:date="2024-08-16T13:19:00Z" w16du:dateUtc="2024-08-16T03:19:00Z">
            <w:rPr>
              <w:rFonts w:ascii="Sennheiser Office" w:eastAsia="Times New Roman" w:hAnsi="Sennheiser Office" w:cs="Arial"/>
              <w:color w:val="1F1F1F"/>
              <w:sz w:val="20"/>
              <w:szCs w:val="20"/>
            </w:rPr>
          </w:rPrChange>
        </w:rPr>
        <w:t>s</w:t>
      </w:r>
      <w:r w:rsidR="561D7353" w:rsidRPr="00D437E4">
        <w:rPr>
          <w:rFonts w:ascii="Calibri" w:eastAsia="Times New Roman" w:hAnsi="Calibri" w:cs="Calibri"/>
          <w:color w:val="1F1F1F"/>
          <w:rPrChange w:id="544" w:author="Ellen O'Dwyer" w:date="2024-08-16T13:19:00Z" w16du:dateUtc="2024-08-16T03:19:00Z">
            <w:rPr>
              <w:rFonts w:ascii="Sennheiser Office" w:eastAsia="Times New Roman" w:hAnsi="Sennheiser Office" w:cs="Arial"/>
              <w:color w:val="1F1F1F"/>
              <w:sz w:val="20"/>
              <w:szCs w:val="20"/>
            </w:rPr>
          </w:rPrChange>
        </w:rPr>
        <w:t xml:space="preserve">, MOMENTUM Sport </w:t>
      </w:r>
      <w:bookmarkStart w:id="545" w:name="_Int_ZyIoAFMt"/>
      <w:r w:rsidR="561D7353" w:rsidRPr="00D437E4">
        <w:rPr>
          <w:rFonts w:ascii="Calibri" w:eastAsia="Times New Roman" w:hAnsi="Calibri" w:cs="Calibri"/>
          <w:color w:val="1F1F1F"/>
          <w:rPrChange w:id="546" w:author="Ellen O'Dwyer" w:date="2024-08-16T13:19:00Z" w16du:dateUtc="2024-08-16T03:19:00Z">
            <w:rPr>
              <w:rFonts w:ascii="Sennheiser Office" w:eastAsia="Times New Roman" w:hAnsi="Sennheiser Office" w:cs="Arial"/>
              <w:color w:val="1F1F1F"/>
              <w:sz w:val="20"/>
              <w:szCs w:val="20"/>
            </w:rPr>
          </w:rPrChange>
        </w:rPr>
        <w:t>are</w:t>
      </w:r>
      <w:bookmarkEnd w:id="545"/>
      <w:r w:rsidR="561D7353" w:rsidRPr="00D437E4">
        <w:rPr>
          <w:rFonts w:ascii="Calibri" w:eastAsia="Times New Roman" w:hAnsi="Calibri" w:cs="Calibri"/>
          <w:color w:val="1F1F1F"/>
          <w:rPrChange w:id="547" w:author="Ellen O'Dwyer" w:date="2024-08-16T13:19:00Z" w16du:dateUtc="2024-08-16T03:19:00Z">
            <w:rPr>
              <w:rFonts w:ascii="Sennheiser Office" w:eastAsia="Times New Roman" w:hAnsi="Sennheiser Office" w:cs="Arial"/>
              <w:color w:val="1F1F1F"/>
              <w:sz w:val="20"/>
              <w:szCs w:val="20"/>
            </w:rPr>
          </w:rPrChange>
        </w:rPr>
        <w:t xml:space="preserve"> built </w:t>
      </w:r>
      <w:r w:rsidR="3F5F8E85" w:rsidRPr="00D437E4">
        <w:rPr>
          <w:rFonts w:ascii="Calibri" w:eastAsia="Times New Roman" w:hAnsi="Calibri" w:cs="Calibri"/>
          <w:color w:val="1F1F1F"/>
          <w:rPrChange w:id="548" w:author="Ellen O'Dwyer" w:date="2024-08-16T13:19:00Z" w16du:dateUtc="2024-08-16T03:19:00Z">
            <w:rPr>
              <w:rFonts w:ascii="Sennheiser Office" w:eastAsia="Times New Roman" w:hAnsi="Sennheiser Office" w:cs="Arial"/>
              <w:color w:val="1F1F1F"/>
              <w:sz w:val="20"/>
              <w:szCs w:val="20"/>
            </w:rPr>
          </w:rPrChange>
        </w:rPr>
        <w:t>to withstand the rigors of any workout—in or outdoors</w:t>
      </w:r>
      <w:r w:rsidR="00EB7A27" w:rsidRPr="00D437E4">
        <w:rPr>
          <w:rFonts w:ascii="Calibri" w:eastAsia="Times New Roman" w:hAnsi="Calibri" w:cs="Calibri"/>
          <w:color w:val="1F1F1F"/>
          <w:rPrChange w:id="549" w:author="Ellen O'Dwyer" w:date="2024-08-16T13:19:00Z" w16du:dateUtc="2024-08-16T03:19:00Z">
            <w:rPr>
              <w:rFonts w:ascii="Sennheiser Office" w:eastAsia="Times New Roman" w:hAnsi="Sennheiser Office" w:cs="Arial"/>
              <w:color w:val="1F1F1F"/>
              <w:sz w:val="20"/>
              <w:szCs w:val="20"/>
            </w:rPr>
          </w:rPrChange>
        </w:rPr>
        <w:t xml:space="preserve">. </w:t>
      </w:r>
    </w:p>
    <w:p w14:paraId="5C58F26E" w14:textId="145C5E1A" w:rsidR="00904B97" w:rsidRPr="00D437E4" w:rsidRDefault="5FC75A0A" w:rsidP="3D466B03">
      <w:pPr>
        <w:shd w:val="clear" w:color="auto" w:fill="FFFFFF" w:themeFill="background1"/>
        <w:spacing w:before="360" w:after="360" w:line="240" w:lineRule="auto"/>
        <w:rPr>
          <w:rFonts w:ascii="Calibri" w:eastAsia="Times New Roman" w:hAnsi="Calibri" w:cs="Calibri"/>
          <w:color w:val="1F1F1F"/>
          <w:rPrChange w:id="550" w:author="Ellen O'Dwyer" w:date="2024-08-16T13:19:00Z" w16du:dateUtc="2024-08-16T03:19:00Z">
            <w:rPr>
              <w:rFonts w:ascii="Sennheiser Office" w:eastAsia="Times New Roman" w:hAnsi="Sennheiser Office" w:cs="Arial"/>
              <w:color w:val="1F1F1F"/>
              <w:sz w:val="20"/>
              <w:szCs w:val="20"/>
            </w:rPr>
          </w:rPrChange>
        </w:rPr>
      </w:pPr>
      <w:r w:rsidRPr="00D437E4">
        <w:rPr>
          <w:rFonts w:ascii="Calibri" w:eastAsia="Times New Roman" w:hAnsi="Calibri" w:cs="Calibri"/>
          <w:color w:val="1F1F1F"/>
          <w:rPrChange w:id="551" w:author="Ellen O'Dwyer" w:date="2024-08-16T13:19:00Z" w16du:dateUtc="2024-08-16T03:19:00Z">
            <w:rPr>
              <w:rFonts w:ascii="Sennheiser Office" w:eastAsia="Times New Roman" w:hAnsi="Sennheiser Office" w:cs="Arial"/>
              <w:color w:val="1F1F1F"/>
              <w:sz w:val="20"/>
              <w:szCs w:val="20"/>
            </w:rPr>
          </w:rPrChange>
        </w:rPr>
        <w:t>MOMENTUM Sport comes</w:t>
      </w:r>
      <w:r w:rsidR="121B3391" w:rsidRPr="00D437E4">
        <w:rPr>
          <w:rFonts w:ascii="Calibri" w:eastAsia="Times New Roman" w:hAnsi="Calibri" w:cs="Calibri"/>
          <w:color w:val="1F1F1F"/>
          <w:rPrChange w:id="552" w:author="Ellen O'Dwyer" w:date="2024-08-16T13:19:00Z" w16du:dateUtc="2024-08-16T03:19:00Z">
            <w:rPr>
              <w:rFonts w:ascii="Sennheiser Office" w:eastAsia="Times New Roman" w:hAnsi="Sennheiser Office" w:cs="Arial"/>
              <w:color w:val="1F1F1F"/>
              <w:sz w:val="20"/>
              <w:szCs w:val="20"/>
            </w:rPr>
          </w:rPrChange>
        </w:rPr>
        <w:t xml:space="preserve"> with a </w:t>
      </w:r>
      <w:r w:rsidR="10689B56" w:rsidRPr="00D437E4">
        <w:rPr>
          <w:rFonts w:ascii="Calibri" w:eastAsia="Times New Roman" w:hAnsi="Calibri" w:cs="Calibri"/>
          <w:color w:val="1F1F1F"/>
          <w:rPrChange w:id="553" w:author="Ellen O'Dwyer" w:date="2024-08-16T13:19:00Z" w16du:dateUtc="2024-08-16T03:19:00Z">
            <w:rPr>
              <w:rFonts w:ascii="Sennheiser Office" w:eastAsia="Times New Roman" w:hAnsi="Sennheiser Office" w:cs="Arial"/>
              <w:color w:val="1F1F1F"/>
              <w:sz w:val="20"/>
              <w:szCs w:val="20"/>
            </w:rPr>
          </w:rPrChange>
        </w:rPr>
        <w:t xml:space="preserve">wide </w:t>
      </w:r>
      <w:r w:rsidR="121B3391" w:rsidRPr="00D437E4">
        <w:rPr>
          <w:rFonts w:ascii="Calibri" w:eastAsia="Times New Roman" w:hAnsi="Calibri" w:cs="Calibri"/>
          <w:color w:val="1F1F1F"/>
          <w:rPrChange w:id="554" w:author="Ellen O'Dwyer" w:date="2024-08-16T13:19:00Z" w16du:dateUtc="2024-08-16T03:19:00Z">
            <w:rPr>
              <w:rFonts w:ascii="Sennheiser Office" w:eastAsia="Times New Roman" w:hAnsi="Sennheiser Office" w:cs="Arial"/>
              <w:color w:val="1F1F1F"/>
              <w:sz w:val="20"/>
              <w:szCs w:val="20"/>
            </w:rPr>
          </w:rPrChange>
        </w:rPr>
        <w:t>selection of interchangeable ear fins and ear tips for a personali</w:t>
      </w:r>
      <w:ins w:id="555" w:author="Ellen O'Dwyer" w:date="2024-08-16T13:23:00Z" w16du:dateUtc="2024-08-16T03:23:00Z">
        <w:r w:rsidR="00D437E4">
          <w:rPr>
            <w:rFonts w:ascii="Calibri" w:eastAsia="Times New Roman" w:hAnsi="Calibri" w:cs="Calibri"/>
            <w:color w:val="1F1F1F"/>
          </w:rPr>
          <w:t>s</w:t>
        </w:r>
      </w:ins>
      <w:del w:id="556" w:author="Ellen O'Dwyer" w:date="2024-08-16T13:23:00Z" w16du:dateUtc="2024-08-16T03:23:00Z">
        <w:r w:rsidR="121B3391" w:rsidRPr="00D437E4" w:rsidDel="00D437E4">
          <w:rPr>
            <w:rFonts w:ascii="Calibri" w:eastAsia="Times New Roman" w:hAnsi="Calibri" w:cs="Calibri"/>
            <w:color w:val="1F1F1F"/>
            <w:rPrChange w:id="557" w:author="Ellen O'Dwyer" w:date="2024-08-16T13:19:00Z" w16du:dateUtc="2024-08-16T03:19:00Z">
              <w:rPr>
                <w:rFonts w:ascii="Sennheiser Office" w:eastAsia="Times New Roman" w:hAnsi="Sennheiser Office" w:cs="Arial"/>
                <w:color w:val="1F1F1F"/>
                <w:sz w:val="20"/>
                <w:szCs w:val="20"/>
              </w:rPr>
            </w:rPrChange>
          </w:rPr>
          <w:delText>z</w:delText>
        </w:r>
      </w:del>
      <w:r w:rsidR="121B3391" w:rsidRPr="00D437E4">
        <w:rPr>
          <w:rFonts w:ascii="Calibri" w:eastAsia="Times New Roman" w:hAnsi="Calibri" w:cs="Calibri"/>
          <w:color w:val="1F1F1F"/>
          <w:rPrChange w:id="558" w:author="Ellen O'Dwyer" w:date="2024-08-16T13:19:00Z" w16du:dateUtc="2024-08-16T03:19:00Z">
            <w:rPr>
              <w:rFonts w:ascii="Sennheiser Office" w:eastAsia="Times New Roman" w:hAnsi="Sennheiser Office" w:cs="Arial"/>
              <w:color w:val="1F1F1F"/>
              <w:sz w:val="20"/>
              <w:szCs w:val="20"/>
            </w:rPr>
          </w:rPrChange>
        </w:rPr>
        <w:t xml:space="preserve">ed, secure fit that stays comfortable over prolonged </w:t>
      </w:r>
      <w:r w:rsidR="10689B56" w:rsidRPr="00D437E4">
        <w:rPr>
          <w:rFonts w:ascii="Calibri" w:eastAsia="Times New Roman" w:hAnsi="Calibri" w:cs="Calibri"/>
          <w:color w:val="1F1F1F"/>
          <w:rPrChange w:id="559" w:author="Ellen O'Dwyer" w:date="2024-08-16T13:19:00Z" w16du:dateUtc="2024-08-16T03:19:00Z">
            <w:rPr>
              <w:rFonts w:ascii="Sennheiser Office" w:eastAsia="Times New Roman" w:hAnsi="Sennheiser Office" w:cs="Arial"/>
              <w:color w:val="1F1F1F"/>
              <w:sz w:val="20"/>
              <w:szCs w:val="20"/>
            </w:rPr>
          </w:rPrChange>
        </w:rPr>
        <w:t>training</w:t>
      </w:r>
      <w:r w:rsidR="121B3391" w:rsidRPr="00D437E4">
        <w:rPr>
          <w:rFonts w:ascii="Calibri" w:eastAsia="Times New Roman" w:hAnsi="Calibri" w:cs="Calibri"/>
          <w:color w:val="1F1F1F"/>
          <w:rPrChange w:id="560" w:author="Ellen O'Dwyer" w:date="2024-08-16T13:19:00Z" w16du:dateUtc="2024-08-16T03:19:00Z">
            <w:rPr>
              <w:rFonts w:ascii="Sennheiser Office" w:eastAsia="Times New Roman" w:hAnsi="Sennheiser Office" w:cs="Arial"/>
              <w:color w:val="1F1F1F"/>
              <w:sz w:val="20"/>
              <w:szCs w:val="20"/>
            </w:rPr>
          </w:rPrChange>
        </w:rPr>
        <w:t xml:space="preserve"> sessions.</w:t>
      </w:r>
      <w:r w:rsidR="7E26C5DD" w:rsidRPr="00D437E4">
        <w:rPr>
          <w:rFonts w:ascii="Calibri" w:eastAsia="Times New Roman" w:hAnsi="Calibri" w:cs="Calibri"/>
          <w:color w:val="1F1F1F"/>
          <w:rPrChange w:id="561" w:author="Ellen O'Dwyer" w:date="2024-08-16T13:19:00Z" w16du:dateUtc="2024-08-16T03:19:00Z">
            <w:rPr>
              <w:rFonts w:ascii="Sennheiser Office" w:eastAsia="Times New Roman" w:hAnsi="Sennheiser Office" w:cs="Arial"/>
              <w:color w:val="1F1F1F"/>
              <w:sz w:val="20"/>
              <w:szCs w:val="20"/>
            </w:rPr>
          </w:rPrChange>
        </w:rPr>
        <w:t xml:space="preserve"> </w:t>
      </w:r>
      <w:r w:rsidR="00C0128E" w:rsidRPr="00D437E4">
        <w:rPr>
          <w:rFonts w:ascii="Calibri" w:eastAsia="Times New Roman" w:hAnsi="Calibri" w:cs="Calibri"/>
          <w:color w:val="1F1F1F"/>
          <w:rPrChange w:id="562" w:author="Ellen O'Dwyer" w:date="2024-08-16T13:19:00Z" w16du:dateUtc="2024-08-16T03:19:00Z">
            <w:rPr>
              <w:rFonts w:ascii="Sennheiser Office" w:eastAsia="Times New Roman" w:hAnsi="Sennheiser Office" w:cs="Arial"/>
              <w:color w:val="1F1F1F"/>
              <w:sz w:val="20"/>
              <w:szCs w:val="20"/>
            </w:rPr>
          </w:rPrChange>
        </w:rPr>
        <w:t xml:space="preserve">The larger transducer and </w:t>
      </w:r>
      <w:r w:rsidR="007F1E29" w:rsidRPr="00D437E4">
        <w:rPr>
          <w:rFonts w:ascii="Calibri" w:eastAsia="Times New Roman" w:hAnsi="Calibri" w:cs="Calibri"/>
          <w:color w:val="1F1F1F"/>
          <w:rPrChange w:id="563" w:author="Ellen O'Dwyer" w:date="2024-08-16T13:19:00Z" w16du:dateUtc="2024-08-16T03:19:00Z">
            <w:rPr>
              <w:rFonts w:ascii="Sennheiser Office" w:eastAsia="Times New Roman" w:hAnsi="Sennheiser Office" w:cs="Arial"/>
              <w:color w:val="1F1F1F"/>
              <w:sz w:val="20"/>
              <w:szCs w:val="20"/>
            </w:rPr>
          </w:rPrChange>
        </w:rPr>
        <w:t xml:space="preserve">corresponding </w:t>
      </w:r>
      <w:r w:rsidR="00C0128E" w:rsidRPr="00D437E4">
        <w:rPr>
          <w:rFonts w:ascii="Calibri" w:eastAsia="Times New Roman" w:hAnsi="Calibri" w:cs="Calibri"/>
          <w:color w:val="1F1F1F"/>
          <w:rPrChange w:id="564" w:author="Ellen O'Dwyer" w:date="2024-08-16T13:19:00Z" w16du:dateUtc="2024-08-16T03:19:00Z">
            <w:rPr>
              <w:rFonts w:ascii="Sennheiser Office" w:eastAsia="Times New Roman" w:hAnsi="Sennheiser Office" w:cs="Arial"/>
              <w:color w:val="1F1F1F"/>
              <w:sz w:val="20"/>
              <w:szCs w:val="20"/>
            </w:rPr>
          </w:rPrChange>
        </w:rPr>
        <w:t>housing</w:t>
      </w:r>
      <w:r w:rsidR="007F1E29" w:rsidRPr="00D437E4">
        <w:rPr>
          <w:rFonts w:ascii="Calibri" w:eastAsia="Times New Roman" w:hAnsi="Calibri" w:cs="Calibri"/>
          <w:color w:val="1F1F1F"/>
          <w:rPrChange w:id="565" w:author="Ellen O'Dwyer" w:date="2024-08-16T13:19:00Z" w16du:dateUtc="2024-08-16T03:19:00Z">
            <w:rPr>
              <w:rFonts w:ascii="Sennheiser Office" w:eastAsia="Times New Roman" w:hAnsi="Sennheiser Office" w:cs="Arial"/>
              <w:color w:val="1F1F1F"/>
              <w:sz w:val="20"/>
              <w:szCs w:val="20"/>
            </w:rPr>
          </w:rPrChange>
        </w:rPr>
        <w:t xml:space="preserve"> are shaped to stay put even in medium to large-sized </w:t>
      </w:r>
      <w:r w:rsidR="007F1E29" w:rsidRPr="00D437E4">
        <w:rPr>
          <w:rFonts w:ascii="Calibri" w:eastAsia="Times New Roman" w:hAnsi="Calibri" w:cs="Calibri"/>
          <w:color w:val="1F1F1F"/>
          <w:rPrChange w:id="566" w:author="Ellen O'Dwyer" w:date="2024-08-16T13:19:00Z" w16du:dateUtc="2024-08-16T03:19:00Z">
            <w:rPr>
              <w:rFonts w:ascii="Sennheiser Office" w:eastAsia="Times New Roman" w:hAnsi="Sennheiser Office" w:cs="Arial"/>
              <w:color w:val="1F1F1F"/>
              <w:sz w:val="20"/>
              <w:szCs w:val="20"/>
            </w:rPr>
          </w:rPrChange>
        </w:rPr>
        <w:lastRenderedPageBreak/>
        <w:t>ears.</w:t>
      </w:r>
      <w:r w:rsidR="00C0128E" w:rsidRPr="00D437E4">
        <w:rPr>
          <w:rFonts w:ascii="Calibri" w:eastAsia="Times New Roman" w:hAnsi="Calibri" w:cs="Calibri"/>
          <w:color w:val="1F1F1F"/>
          <w:rPrChange w:id="567" w:author="Ellen O'Dwyer" w:date="2024-08-16T13:19:00Z" w16du:dateUtc="2024-08-16T03:19:00Z">
            <w:rPr>
              <w:rFonts w:ascii="Sennheiser Office" w:eastAsia="Times New Roman" w:hAnsi="Sennheiser Office" w:cs="Arial"/>
              <w:color w:val="1F1F1F"/>
              <w:sz w:val="20"/>
              <w:szCs w:val="20"/>
            </w:rPr>
          </w:rPrChange>
        </w:rPr>
        <w:t xml:space="preserve"> </w:t>
      </w:r>
      <w:r w:rsidR="4D5B6197" w:rsidRPr="00D437E4">
        <w:rPr>
          <w:rFonts w:ascii="Calibri" w:eastAsia="Times New Roman" w:hAnsi="Calibri" w:cs="Calibri"/>
          <w:color w:val="1F1F1F"/>
          <w:rPrChange w:id="568" w:author="Ellen O'Dwyer" w:date="2024-08-16T13:19:00Z" w16du:dateUtc="2024-08-16T03:19:00Z">
            <w:rPr>
              <w:rFonts w:ascii="Sennheiser Office" w:eastAsia="Times New Roman" w:hAnsi="Sennheiser Office" w:cs="Arial"/>
              <w:color w:val="1F1F1F"/>
              <w:sz w:val="20"/>
              <w:szCs w:val="20"/>
            </w:rPr>
          </w:rPrChange>
        </w:rPr>
        <w:t>The included</w:t>
      </w:r>
      <w:r w:rsidR="7E26C5DD" w:rsidRPr="00D437E4">
        <w:rPr>
          <w:rFonts w:ascii="Calibri" w:eastAsia="Times New Roman" w:hAnsi="Calibri" w:cs="Calibri"/>
          <w:color w:val="1F1F1F"/>
          <w:rPrChange w:id="569" w:author="Ellen O'Dwyer" w:date="2024-08-16T13:19:00Z" w16du:dateUtc="2024-08-16T03:19:00Z">
            <w:rPr>
              <w:rFonts w:ascii="Sennheiser Office" w:eastAsia="Times New Roman" w:hAnsi="Sennheiser Office" w:cs="Arial"/>
              <w:color w:val="1F1F1F"/>
              <w:sz w:val="20"/>
              <w:szCs w:val="20"/>
            </w:rPr>
          </w:rPrChange>
        </w:rPr>
        <w:t xml:space="preserve"> </w:t>
      </w:r>
      <w:r w:rsidR="2FD2ADF6" w:rsidRPr="00D437E4">
        <w:rPr>
          <w:rFonts w:ascii="Calibri" w:eastAsia="Times New Roman" w:hAnsi="Calibri" w:cs="Calibri"/>
          <w:color w:val="1F1F1F"/>
          <w:rPrChange w:id="570" w:author="Ellen O'Dwyer" w:date="2024-08-16T13:19:00Z" w16du:dateUtc="2024-08-16T03:19:00Z">
            <w:rPr>
              <w:rFonts w:ascii="Sennheiser Office" w:eastAsia="Times New Roman" w:hAnsi="Sennheiser Office" w:cs="Arial"/>
              <w:color w:val="1F1F1F"/>
              <w:sz w:val="20"/>
              <w:szCs w:val="20"/>
            </w:rPr>
          </w:rPrChange>
        </w:rPr>
        <w:t xml:space="preserve">robust </w:t>
      </w:r>
      <w:r w:rsidR="431EFFF3" w:rsidRPr="00D437E4">
        <w:rPr>
          <w:rFonts w:ascii="Calibri" w:eastAsia="Times New Roman" w:hAnsi="Calibri" w:cs="Calibri"/>
          <w:color w:val="1F1F1F"/>
          <w:rPrChange w:id="571" w:author="Ellen O'Dwyer" w:date="2024-08-16T13:19:00Z" w16du:dateUtc="2024-08-16T03:19:00Z">
            <w:rPr>
              <w:rFonts w:ascii="Sennheiser Office" w:eastAsia="Times New Roman" w:hAnsi="Sennheiser Office" w:cs="Arial"/>
              <w:color w:val="1F1F1F"/>
              <w:sz w:val="20"/>
              <w:szCs w:val="20"/>
            </w:rPr>
          </w:rPrChange>
        </w:rPr>
        <w:t xml:space="preserve">IP54-rated </w:t>
      </w:r>
      <w:r w:rsidR="619EACBF" w:rsidRPr="00D437E4">
        <w:rPr>
          <w:rFonts w:ascii="Calibri" w:eastAsia="Times New Roman" w:hAnsi="Calibri" w:cs="Calibri"/>
          <w:color w:val="1F1F1F"/>
          <w:rPrChange w:id="572" w:author="Ellen O'Dwyer" w:date="2024-08-16T13:19:00Z" w16du:dateUtc="2024-08-16T03:19:00Z">
            <w:rPr>
              <w:rFonts w:ascii="Sennheiser Office" w:eastAsia="Times New Roman" w:hAnsi="Sennheiser Office" w:cs="Arial"/>
              <w:color w:val="1F1F1F"/>
              <w:sz w:val="20"/>
              <w:szCs w:val="20"/>
            </w:rPr>
          </w:rPrChange>
        </w:rPr>
        <w:t xml:space="preserve">carrying </w:t>
      </w:r>
      <w:r w:rsidR="7E26C5DD" w:rsidRPr="00D437E4">
        <w:rPr>
          <w:rFonts w:ascii="Calibri" w:eastAsia="Times New Roman" w:hAnsi="Calibri" w:cs="Calibri"/>
          <w:color w:val="1F1F1F"/>
          <w:rPrChange w:id="573" w:author="Ellen O'Dwyer" w:date="2024-08-16T13:19:00Z" w16du:dateUtc="2024-08-16T03:19:00Z">
            <w:rPr>
              <w:rFonts w:ascii="Sennheiser Office" w:eastAsia="Times New Roman" w:hAnsi="Sennheiser Office" w:cs="Arial"/>
              <w:color w:val="1F1F1F"/>
              <w:sz w:val="20"/>
              <w:szCs w:val="20"/>
            </w:rPr>
          </w:rPrChange>
        </w:rPr>
        <w:t xml:space="preserve">case </w:t>
      </w:r>
      <w:r w:rsidR="477DCE3F" w:rsidRPr="00D437E4">
        <w:rPr>
          <w:rFonts w:ascii="Calibri" w:eastAsia="Times New Roman" w:hAnsi="Calibri" w:cs="Calibri"/>
          <w:color w:val="1F1F1F"/>
          <w:rPrChange w:id="574" w:author="Ellen O'Dwyer" w:date="2024-08-16T13:19:00Z" w16du:dateUtc="2024-08-16T03:19:00Z">
            <w:rPr>
              <w:rFonts w:ascii="Sennheiser Office" w:eastAsia="Times New Roman" w:hAnsi="Sennheiser Office" w:cs="Arial"/>
              <w:color w:val="1F1F1F"/>
              <w:sz w:val="20"/>
              <w:szCs w:val="20"/>
            </w:rPr>
          </w:rPrChange>
        </w:rPr>
        <w:t xml:space="preserve">stores up to </w:t>
      </w:r>
      <w:r w:rsidR="644DFAFA" w:rsidRPr="00D437E4">
        <w:rPr>
          <w:rFonts w:ascii="Calibri" w:eastAsia="Times New Roman" w:hAnsi="Calibri" w:cs="Calibri"/>
          <w:color w:val="1F1F1F"/>
          <w:rPrChange w:id="575" w:author="Ellen O'Dwyer" w:date="2024-08-16T13:19:00Z" w16du:dateUtc="2024-08-16T03:19:00Z">
            <w:rPr>
              <w:rFonts w:ascii="Sennheiser Office" w:eastAsia="Times New Roman" w:hAnsi="Sennheiser Office" w:cs="Arial"/>
              <w:color w:val="1F1F1F"/>
              <w:sz w:val="20"/>
              <w:szCs w:val="20"/>
            </w:rPr>
          </w:rPrChange>
        </w:rPr>
        <w:t>three additional</w:t>
      </w:r>
      <w:commentRangeStart w:id="576"/>
      <w:r w:rsidR="477DCE3F" w:rsidRPr="00D437E4">
        <w:rPr>
          <w:rFonts w:ascii="Calibri" w:eastAsia="Times New Roman" w:hAnsi="Calibri" w:cs="Calibri"/>
          <w:color w:val="1F1F1F"/>
          <w:rPrChange w:id="577" w:author="Ellen O'Dwyer" w:date="2024-08-16T13:19:00Z" w16du:dateUtc="2024-08-16T03:19:00Z">
            <w:rPr>
              <w:rFonts w:ascii="Sennheiser Office" w:eastAsia="Times New Roman" w:hAnsi="Sennheiser Office" w:cs="Arial"/>
              <w:color w:val="1F1F1F"/>
              <w:sz w:val="20"/>
              <w:szCs w:val="20"/>
            </w:rPr>
          </w:rPrChange>
        </w:rPr>
        <w:t xml:space="preserve"> </w:t>
      </w:r>
      <w:commentRangeEnd w:id="576"/>
      <w:r w:rsidR="00D525DF" w:rsidRPr="00D437E4">
        <w:rPr>
          <w:rStyle w:val="CommentReference"/>
          <w:rFonts w:ascii="Calibri" w:hAnsi="Calibri" w:cs="Calibri"/>
          <w:sz w:val="22"/>
          <w:szCs w:val="22"/>
          <w:rPrChange w:id="578" w:author="Ellen O'Dwyer" w:date="2024-08-16T13:19:00Z" w16du:dateUtc="2024-08-16T03:19:00Z">
            <w:rPr>
              <w:rStyle w:val="CommentReference"/>
            </w:rPr>
          </w:rPrChange>
        </w:rPr>
        <w:commentReference w:id="576"/>
      </w:r>
      <w:r w:rsidR="4D5B6197" w:rsidRPr="00D437E4">
        <w:rPr>
          <w:rFonts w:ascii="Calibri" w:eastAsia="Times New Roman" w:hAnsi="Calibri" w:cs="Calibri"/>
          <w:color w:val="1F1F1F"/>
          <w:rPrChange w:id="579" w:author="Ellen O'Dwyer" w:date="2024-08-16T13:19:00Z" w16du:dateUtc="2024-08-16T03:19:00Z">
            <w:rPr>
              <w:rFonts w:ascii="Sennheiser Office" w:eastAsia="Times New Roman" w:hAnsi="Sennheiser Office" w:cs="Arial"/>
              <w:color w:val="1F1F1F"/>
              <w:sz w:val="20"/>
              <w:szCs w:val="20"/>
            </w:rPr>
          </w:rPrChange>
        </w:rPr>
        <w:t xml:space="preserve">earbud </w:t>
      </w:r>
      <w:r w:rsidR="6BD8A872" w:rsidRPr="00D437E4">
        <w:rPr>
          <w:rFonts w:ascii="Calibri" w:eastAsia="Times New Roman" w:hAnsi="Calibri" w:cs="Calibri"/>
          <w:color w:val="1F1F1F"/>
          <w:rPrChange w:id="580" w:author="Ellen O'Dwyer" w:date="2024-08-16T13:19:00Z" w16du:dateUtc="2024-08-16T03:19:00Z">
            <w:rPr>
              <w:rFonts w:ascii="Sennheiser Office" w:eastAsia="Times New Roman" w:hAnsi="Sennheiser Office" w:cs="Arial"/>
              <w:color w:val="1F1F1F"/>
              <w:sz w:val="20"/>
              <w:szCs w:val="20"/>
            </w:rPr>
          </w:rPrChange>
        </w:rPr>
        <w:t>recharge</w:t>
      </w:r>
      <w:r w:rsidR="477DCE3F" w:rsidRPr="00D437E4">
        <w:rPr>
          <w:rFonts w:ascii="Calibri" w:eastAsia="Times New Roman" w:hAnsi="Calibri" w:cs="Calibri"/>
          <w:color w:val="1F1F1F"/>
          <w:rPrChange w:id="581" w:author="Ellen O'Dwyer" w:date="2024-08-16T13:19:00Z" w16du:dateUtc="2024-08-16T03:19:00Z">
            <w:rPr>
              <w:rFonts w:ascii="Sennheiser Office" w:eastAsia="Times New Roman" w:hAnsi="Sennheiser Office" w:cs="Arial"/>
              <w:color w:val="1F1F1F"/>
              <w:sz w:val="20"/>
              <w:szCs w:val="20"/>
            </w:rPr>
          </w:rPrChange>
        </w:rPr>
        <w:t>s</w:t>
      </w:r>
      <w:r w:rsidR="6A6A38DC" w:rsidRPr="00D437E4">
        <w:rPr>
          <w:rFonts w:ascii="Calibri" w:eastAsia="Times New Roman" w:hAnsi="Calibri" w:cs="Calibri"/>
          <w:color w:val="1F1F1F"/>
          <w:rPrChange w:id="582" w:author="Ellen O'Dwyer" w:date="2024-08-16T13:19:00Z" w16du:dateUtc="2024-08-16T03:19:00Z">
            <w:rPr>
              <w:rFonts w:ascii="Sennheiser Office" w:eastAsia="Times New Roman" w:hAnsi="Sennheiser Office" w:cs="Arial"/>
              <w:color w:val="1F1F1F"/>
              <w:sz w:val="20"/>
              <w:szCs w:val="20"/>
            </w:rPr>
          </w:rPrChange>
        </w:rPr>
        <w:t xml:space="preserve">, extending the playback time </w:t>
      </w:r>
      <w:r w:rsidR="4D5B6197" w:rsidRPr="00D437E4">
        <w:rPr>
          <w:rFonts w:ascii="Calibri" w:eastAsia="Times New Roman" w:hAnsi="Calibri" w:cs="Calibri"/>
          <w:color w:val="1F1F1F"/>
          <w:rPrChange w:id="583" w:author="Ellen O'Dwyer" w:date="2024-08-16T13:19:00Z" w16du:dateUtc="2024-08-16T03:19:00Z">
            <w:rPr>
              <w:rFonts w:ascii="Sennheiser Office" w:eastAsia="Times New Roman" w:hAnsi="Sennheiser Office" w:cs="Arial"/>
              <w:color w:val="1F1F1F"/>
              <w:sz w:val="20"/>
              <w:szCs w:val="20"/>
            </w:rPr>
          </w:rPrChange>
        </w:rPr>
        <w:t xml:space="preserve">from </w:t>
      </w:r>
      <w:r w:rsidR="537198D1" w:rsidRPr="00D437E4">
        <w:rPr>
          <w:rFonts w:ascii="Calibri" w:eastAsia="Times New Roman" w:hAnsi="Calibri" w:cs="Calibri"/>
          <w:color w:val="1F1F1F"/>
          <w:rPrChange w:id="584" w:author="Ellen O'Dwyer" w:date="2024-08-16T13:19:00Z" w16du:dateUtc="2024-08-16T03:19:00Z">
            <w:rPr>
              <w:rFonts w:ascii="Sennheiser Office" w:eastAsia="Times New Roman" w:hAnsi="Sennheiser Office" w:cs="Arial"/>
              <w:color w:val="1F1F1F"/>
              <w:sz w:val="20"/>
              <w:szCs w:val="20"/>
            </w:rPr>
          </w:rPrChange>
        </w:rPr>
        <w:t>up to</w:t>
      </w:r>
      <w:r w:rsidR="537198D1" w:rsidRPr="00D437E4">
        <w:rPr>
          <w:rFonts w:ascii="Calibri" w:eastAsia="Times New Roman" w:hAnsi="Calibri" w:cs="Calibri"/>
          <w:color w:val="000000" w:themeColor="text1"/>
          <w:rPrChange w:id="585"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30EEA105" w:rsidRPr="00D437E4">
        <w:rPr>
          <w:rFonts w:ascii="Calibri" w:eastAsia="Times New Roman" w:hAnsi="Calibri" w:cs="Calibri"/>
          <w:color w:val="000000" w:themeColor="text1"/>
          <w:rPrChange w:id="586" w:author="Ellen O'Dwyer" w:date="2024-08-16T13:19:00Z" w16du:dateUtc="2024-08-16T03:19:00Z">
            <w:rPr>
              <w:rFonts w:ascii="Sennheiser Office" w:eastAsia="Times New Roman" w:hAnsi="Sennheiser Office" w:cs="Arial"/>
              <w:color w:val="000000" w:themeColor="text1"/>
              <w:sz w:val="20"/>
              <w:szCs w:val="20"/>
            </w:rPr>
          </w:rPrChange>
        </w:rPr>
        <w:t>6</w:t>
      </w:r>
      <w:r w:rsidR="270050C3" w:rsidRPr="00D437E4">
        <w:rPr>
          <w:rFonts w:ascii="Calibri" w:eastAsia="Times New Roman" w:hAnsi="Calibri" w:cs="Calibri"/>
          <w:color w:val="000000" w:themeColor="text1"/>
          <w:rPrChange w:id="587" w:author="Ellen O'Dwyer" w:date="2024-08-16T13:19:00Z" w16du:dateUtc="2024-08-16T03:19:00Z">
            <w:rPr>
              <w:rFonts w:ascii="Sennheiser Office" w:eastAsia="Times New Roman" w:hAnsi="Sennheiser Office" w:cs="Arial"/>
              <w:color w:val="000000" w:themeColor="text1"/>
              <w:sz w:val="20"/>
              <w:szCs w:val="20"/>
            </w:rPr>
          </w:rPrChange>
        </w:rPr>
        <w:t xml:space="preserve"> </w:t>
      </w:r>
      <w:r w:rsidR="537198D1" w:rsidRPr="00D437E4">
        <w:rPr>
          <w:rFonts w:ascii="Calibri" w:eastAsia="Times New Roman" w:hAnsi="Calibri" w:cs="Calibri"/>
          <w:color w:val="000000" w:themeColor="text1"/>
          <w:rPrChange w:id="588" w:author="Ellen O'Dwyer" w:date="2024-08-16T13:19:00Z" w16du:dateUtc="2024-08-16T03:19:00Z">
            <w:rPr>
              <w:rFonts w:ascii="Sennheiser Office" w:eastAsia="Times New Roman" w:hAnsi="Sennheiser Office" w:cs="Arial"/>
              <w:color w:val="000000" w:themeColor="text1"/>
              <w:sz w:val="20"/>
              <w:szCs w:val="20"/>
            </w:rPr>
          </w:rPrChange>
        </w:rPr>
        <w:t xml:space="preserve">hours </w:t>
      </w:r>
      <w:r w:rsidR="537198D1" w:rsidRPr="00D437E4">
        <w:rPr>
          <w:rFonts w:ascii="Calibri" w:eastAsia="Times New Roman" w:hAnsi="Calibri" w:cs="Calibri"/>
          <w:color w:val="1F1F1F"/>
          <w:rPrChange w:id="589" w:author="Ellen O'Dwyer" w:date="2024-08-16T13:19:00Z" w16du:dateUtc="2024-08-16T03:19:00Z">
            <w:rPr>
              <w:rFonts w:ascii="Sennheiser Office" w:eastAsia="Times New Roman" w:hAnsi="Sennheiser Office" w:cs="Arial"/>
              <w:color w:val="1F1F1F"/>
              <w:sz w:val="20"/>
              <w:szCs w:val="20"/>
            </w:rPr>
          </w:rPrChange>
        </w:rPr>
        <w:t>to</w:t>
      </w:r>
      <w:r w:rsidR="4D5B6197" w:rsidRPr="00D437E4">
        <w:rPr>
          <w:rFonts w:ascii="Calibri" w:eastAsia="Times New Roman" w:hAnsi="Calibri" w:cs="Calibri"/>
          <w:color w:val="1F1F1F"/>
          <w:rPrChange w:id="590" w:author="Ellen O'Dwyer" w:date="2024-08-16T13:19:00Z" w16du:dateUtc="2024-08-16T03:19:00Z">
            <w:rPr>
              <w:rFonts w:ascii="Sennheiser Office" w:eastAsia="Times New Roman" w:hAnsi="Sennheiser Office" w:cs="Arial"/>
              <w:color w:val="1F1F1F"/>
              <w:sz w:val="20"/>
              <w:szCs w:val="20"/>
            </w:rPr>
          </w:rPrChange>
        </w:rPr>
        <w:t xml:space="preserve"> </w:t>
      </w:r>
      <w:r w:rsidR="6A6A38DC" w:rsidRPr="00D437E4">
        <w:rPr>
          <w:rFonts w:ascii="Calibri" w:eastAsia="Times New Roman" w:hAnsi="Calibri" w:cs="Calibri"/>
          <w:color w:val="1F1F1F"/>
          <w:rPrChange w:id="591" w:author="Ellen O'Dwyer" w:date="2024-08-16T13:19:00Z" w16du:dateUtc="2024-08-16T03:19:00Z">
            <w:rPr>
              <w:rFonts w:ascii="Sennheiser Office" w:eastAsia="Times New Roman" w:hAnsi="Sennheiser Office" w:cs="Arial"/>
              <w:color w:val="1F1F1F"/>
              <w:sz w:val="20"/>
              <w:szCs w:val="20"/>
            </w:rPr>
          </w:rPrChange>
        </w:rPr>
        <w:t xml:space="preserve">24 </w:t>
      </w:r>
      <w:r w:rsidR="477DCE3F" w:rsidRPr="00D437E4">
        <w:rPr>
          <w:rFonts w:ascii="Calibri" w:eastAsia="Times New Roman" w:hAnsi="Calibri" w:cs="Calibri"/>
          <w:color w:val="1F1F1F"/>
          <w:rPrChange w:id="592" w:author="Ellen O'Dwyer" w:date="2024-08-16T13:19:00Z" w16du:dateUtc="2024-08-16T03:19:00Z">
            <w:rPr>
              <w:rFonts w:ascii="Sennheiser Office" w:eastAsia="Times New Roman" w:hAnsi="Sennheiser Office" w:cs="Arial"/>
              <w:color w:val="1F1F1F"/>
              <w:sz w:val="20"/>
              <w:szCs w:val="20"/>
            </w:rPr>
          </w:rPrChange>
        </w:rPr>
        <w:t xml:space="preserve">total </w:t>
      </w:r>
      <w:r w:rsidR="6A6A38DC" w:rsidRPr="00D437E4">
        <w:rPr>
          <w:rFonts w:ascii="Calibri" w:eastAsia="Times New Roman" w:hAnsi="Calibri" w:cs="Calibri"/>
          <w:color w:val="1F1F1F"/>
          <w:rPrChange w:id="593" w:author="Ellen O'Dwyer" w:date="2024-08-16T13:19:00Z" w16du:dateUtc="2024-08-16T03:19:00Z">
            <w:rPr>
              <w:rFonts w:ascii="Sennheiser Office" w:eastAsia="Times New Roman" w:hAnsi="Sennheiser Office" w:cs="Arial"/>
              <w:color w:val="1F1F1F"/>
              <w:sz w:val="20"/>
              <w:szCs w:val="20"/>
            </w:rPr>
          </w:rPrChange>
        </w:rPr>
        <w:t>hours</w:t>
      </w:r>
      <w:r w:rsidR="477DCE3F" w:rsidRPr="00D437E4">
        <w:rPr>
          <w:rFonts w:ascii="Calibri" w:eastAsia="Times New Roman" w:hAnsi="Calibri" w:cs="Calibri"/>
          <w:color w:val="1F1F1F"/>
          <w:rPrChange w:id="594" w:author="Ellen O'Dwyer" w:date="2024-08-16T13:19:00Z" w16du:dateUtc="2024-08-16T03:19:00Z">
            <w:rPr>
              <w:rFonts w:ascii="Sennheiser Office" w:eastAsia="Times New Roman" w:hAnsi="Sennheiser Office" w:cs="Arial"/>
              <w:color w:val="1F1F1F"/>
              <w:sz w:val="20"/>
              <w:szCs w:val="20"/>
            </w:rPr>
          </w:rPrChange>
        </w:rPr>
        <w:t xml:space="preserve"> without </w:t>
      </w:r>
      <w:r w:rsidR="7CF1269A" w:rsidRPr="00D437E4">
        <w:rPr>
          <w:rFonts w:ascii="Calibri" w:eastAsia="Times New Roman" w:hAnsi="Calibri" w:cs="Calibri"/>
          <w:color w:val="1F1F1F"/>
          <w:rPrChange w:id="595" w:author="Ellen O'Dwyer" w:date="2024-08-16T13:19:00Z" w16du:dateUtc="2024-08-16T03:19:00Z">
            <w:rPr>
              <w:rFonts w:ascii="Sennheiser Office" w:eastAsia="Times New Roman" w:hAnsi="Sennheiser Office" w:cs="Arial"/>
              <w:color w:val="1F1F1F"/>
              <w:sz w:val="20"/>
              <w:szCs w:val="20"/>
            </w:rPr>
          </w:rPrChange>
        </w:rPr>
        <w:t>reaching for</w:t>
      </w:r>
      <w:r w:rsidR="5CC20960" w:rsidRPr="00D437E4">
        <w:rPr>
          <w:rFonts w:ascii="Calibri" w:eastAsia="Times New Roman" w:hAnsi="Calibri" w:cs="Calibri"/>
          <w:color w:val="1F1F1F"/>
          <w:rPrChange w:id="596" w:author="Ellen O'Dwyer" w:date="2024-08-16T13:19:00Z" w16du:dateUtc="2024-08-16T03:19:00Z">
            <w:rPr>
              <w:rFonts w:ascii="Sennheiser Office" w:eastAsia="Times New Roman" w:hAnsi="Sennheiser Office" w:cs="Arial"/>
              <w:color w:val="1F1F1F"/>
              <w:sz w:val="20"/>
              <w:szCs w:val="20"/>
            </w:rPr>
          </w:rPrChange>
        </w:rPr>
        <w:t xml:space="preserve"> a USB-C cable or Qi charging pad</w:t>
      </w:r>
      <w:r w:rsidR="370F264F" w:rsidRPr="00D437E4">
        <w:rPr>
          <w:rFonts w:ascii="Calibri" w:eastAsia="Times New Roman" w:hAnsi="Calibri" w:cs="Calibri"/>
          <w:color w:val="1F1F1F"/>
          <w:rPrChange w:id="597" w:author="Ellen O'Dwyer" w:date="2024-08-16T13:19:00Z" w16du:dateUtc="2024-08-16T03:19:00Z">
            <w:rPr>
              <w:rFonts w:ascii="Sennheiser Office" w:eastAsia="Times New Roman" w:hAnsi="Sennheiser Office" w:cs="Arial"/>
              <w:color w:val="1F1F1F"/>
              <w:sz w:val="20"/>
              <w:szCs w:val="20"/>
            </w:rPr>
          </w:rPrChange>
        </w:rPr>
        <w:t xml:space="preserve">. </w:t>
      </w:r>
      <w:r w:rsidR="19161AB3" w:rsidRPr="00D437E4">
        <w:rPr>
          <w:rFonts w:ascii="Calibri" w:eastAsia="Times New Roman" w:hAnsi="Calibri" w:cs="Calibri"/>
          <w:color w:val="1F1F1F"/>
          <w:rPrChange w:id="598" w:author="Ellen O'Dwyer" w:date="2024-08-16T13:19:00Z" w16du:dateUtc="2024-08-16T03:19:00Z">
            <w:rPr>
              <w:rFonts w:ascii="Sennheiser Office" w:eastAsia="Times New Roman" w:hAnsi="Sennheiser Office" w:cs="Arial"/>
              <w:color w:val="1F1F1F"/>
              <w:sz w:val="20"/>
              <w:szCs w:val="20"/>
            </w:rPr>
          </w:rPrChange>
        </w:rPr>
        <w:t xml:space="preserve">And </w:t>
      </w:r>
      <w:r w:rsidR="056F787C" w:rsidRPr="00D437E4">
        <w:rPr>
          <w:rFonts w:ascii="Calibri" w:eastAsia="Times New Roman" w:hAnsi="Calibri" w:cs="Calibri"/>
          <w:color w:val="1F1F1F"/>
          <w:rPrChange w:id="599" w:author="Ellen O'Dwyer" w:date="2024-08-16T13:19:00Z" w16du:dateUtc="2024-08-16T03:19:00Z">
            <w:rPr>
              <w:rFonts w:ascii="Sennheiser Office" w:eastAsia="Times New Roman" w:hAnsi="Sennheiser Office" w:cs="Arial"/>
              <w:color w:val="1F1F1F"/>
              <w:sz w:val="20"/>
              <w:szCs w:val="20"/>
            </w:rPr>
          </w:rPrChange>
        </w:rPr>
        <w:t>in a pinch</w:t>
      </w:r>
      <w:r w:rsidR="19161AB3" w:rsidRPr="00D437E4">
        <w:rPr>
          <w:rFonts w:ascii="Calibri" w:eastAsia="Times New Roman" w:hAnsi="Calibri" w:cs="Calibri"/>
          <w:color w:val="1F1F1F"/>
          <w:rPrChange w:id="600" w:author="Ellen O'Dwyer" w:date="2024-08-16T13:19:00Z" w16du:dateUtc="2024-08-16T03:19:00Z">
            <w:rPr>
              <w:rFonts w:ascii="Sennheiser Office" w:eastAsia="Times New Roman" w:hAnsi="Sennheiser Office" w:cs="Arial"/>
              <w:color w:val="1F1F1F"/>
              <w:sz w:val="20"/>
              <w:szCs w:val="20"/>
            </w:rPr>
          </w:rPrChange>
        </w:rPr>
        <w:t xml:space="preserve">, just 10 minutes of </w:t>
      </w:r>
      <w:r w:rsidR="45B76C8F" w:rsidRPr="00D437E4">
        <w:rPr>
          <w:rFonts w:ascii="Calibri" w:eastAsia="Times New Roman" w:hAnsi="Calibri" w:cs="Calibri"/>
          <w:color w:val="1F1F1F"/>
          <w:rPrChange w:id="601" w:author="Ellen O'Dwyer" w:date="2024-08-16T13:19:00Z" w16du:dateUtc="2024-08-16T03:19:00Z">
            <w:rPr>
              <w:rFonts w:ascii="Sennheiser Office" w:eastAsia="Times New Roman" w:hAnsi="Sennheiser Office" w:cs="Arial"/>
              <w:color w:val="1F1F1F"/>
              <w:sz w:val="20"/>
              <w:szCs w:val="20"/>
            </w:rPr>
          </w:rPrChange>
        </w:rPr>
        <w:t xml:space="preserve">quick </w:t>
      </w:r>
      <w:r w:rsidR="19161AB3" w:rsidRPr="00D437E4">
        <w:rPr>
          <w:rFonts w:ascii="Calibri" w:eastAsia="Times New Roman" w:hAnsi="Calibri" w:cs="Calibri"/>
          <w:color w:val="1F1F1F"/>
          <w:rPrChange w:id="602" w:author="Ellen O'Dwyer" w:date="2024-08-16T13:19:00Z" w16du:dateUtc="2024-08-16T03:19:00Z">
            <w:rPr>
              <w:rFonts w:ascii="Sennheiser Office" w:eastAsia="Times New Roman" w:hAnsi="Sennheiser Office" w:cs="Arial"/>
              <w:color w:val="1F1F1F"/>
              <w:sz w:val="20"/>
              <w:szCs w:val="20"/>
            </w:rPr>
          </w:rPrChange>
        </w:rPr>
        <w:t xml:space="preserve">charging </w:t>
      </w:r>
      <w:r w:rsidR="370F264F" w:rsidRPr="00D437E4">
        <w:rPr>
          <w:rFonts w:ascii="Calibri" w:eastAsia="Times New Roman" w:hAnsi="Calibri" w:cs="Calibri"/>
          <w:color w:val="1F1F1F"/>
          <w:rPrChange w:id="603" w:author="Ellen O'Dwyer" w:date="2024-08-16T13:19:00Z" w16du:dateUtc="2024-08-16T03:19:00Z">
            <w:rPr>
              <w:rFonts w:ascii="Sennheiser Office" w:eastAsia="Times New Roman" w:hAnsi="Sennheiser Office" w:cs="Arial"/>
              <w:color w:val="1F1F1F"/>
              <w:sz w:val="20"/>
              <w:szCs w:val="20"/>
            </w:rPr>
          </w:rPrChange>
        </w:rPr>
        <w:t xml:space="preserve">over </w:t>
      </w:r>
      <w:r w:rsidR="45B76C8F" w:rsidRPr="00D437E4">
        <w:rPr>
          <w:rFonts w:ascii="Calibri" w:eastAsia="Times New Roman" w:hAnsi="Calibri" w:cs="Calibri"/>
          <w:color w:val="1F1F1F"/>
          <w:rPrChange w:id="604" w:author="Ellen O'Dwyer" w:date="2024-08-16T13:19:00Z" w16du:dateUtc="2024-08-16T03:19:00Z">
            <w:rPr>
              <w:rFonts w:ascii="Sennheiser Office" w:eastAsia="Times New Roman" w:hAnsi="Sennheiser Office" w:cs="Arial"/>
              <w:color w:val="1F1F1F"/>
              <w:sz w:val="20"/>
              <w:szCs w:val="20"/>
            </w:rPr>
          </w:rPrChange>
        </w:rPr>
        <w:t>USB</w:t>
      </w:r>
      <w:r w:rsidR="370F264F" w:rsidRPr="00D437E4">
        <w:rPr>
          <w:rFonts w:ascii="Calibri" w:eastAsia="Times New Roman" w:hAnsi="Calibri" w:cs="Calibri"/>
          <w:color w:val="1F1F1F"/>
          <w:rPrChange w:id="605" w:author="Ellen O'Dwyer" w:date="2024-08-16T13:19:00Z" w16du:dateUtc="2024-08-16T03:19:00Z">
            <w:rPr>
              <w:rFonts w:ascii="Sennheiser Office" w:eastAsia="Times New Roman" w:hAnsi="Sennheiser Office" w:cs="Arial"/>
              <w:color w:val="1F1F1F"/>
              <w:sz w:val="20"/>
              <w:szCs w:val="20"/>
            </w:rPr>
          </w:rPrChange>
        </w:rPr>
        <w:t xml:space="preserve"> </w:t>
      </w:r>
      <w:r w:rsidR="19161AB3" w:rsidRPr="00D437E4">
        <w:rPr>
          <w:rFonts w:ascii="Calibri" w:eastAsia="Times New Roman" w:hAnsi="Calibri" w:cs="Calibri"/>
          <w:color w:val="1F1F1F"/>
          <w:rPrChange w:id="606" w:author="Ellen O'Dwyer" w:date="2024-08-16T13:19:00Z" w16du:dateUtc="2024-08-16T03:19:00Z">
            <w:rPr>
              <w:rFonts w:ascii="Sennheiser Office" w:eastAsia="Times New Roman" w:hAnsi="Sennheiser Office" w:cs="Arial"/>
              <w:color w:val="1F1F1F"/>
              <w:sz w:val="20"/>
              <w:szCs w:val="20"/>
            </w:rPr>
          </w:rPrChange>
        </w:rPr>
        <w:t xml:space="preserve">can provide up to 45 minutes of </w:t>
      </w:r>
      <w:r w:rsidR="537198D1" w:rsidRPr="00D437E4">
        <w:rPr>
          <w:rFonts w:ascii="Calibri" w:eastAsia="Times New Roman" w:hAnsi="Calibri" w:cs="Calibri"/>
          <w:color w:val="1F1F1F"/>
          <w:rPrChange w:id="607" w:author="Ellen O'Dwyer" w:date="2024-08-16T13:19:00Z" w16du:dateUtc="2024-08-16T03:19:00Z">
            <w:rPr>
              <w:rFonts w:ascii="Sennheiser Office" w:eastAsia="Times New Roman" w:hAnsi="Sennheiser Office" w:cs="Arial"/>
              <w:color w:val="1F1F1F"/>
              <w:sz w:val="20"/>
              <w:szCs w:val="20"/>
            </w:rPr>
          </w:rPrChange>
        </w:rPr>
        <w:t>playback on the go</w:t>
      </w:r>
      <w:r w:rsidR="29F2ADD5" w:rsidRPr="00D437E4">
        <w:rPr>
          <w:rFonts w:ascii="Calibri" w:eastAsia="Times New Roman" w:hAnsi="Calibri" w:cs="Calibri"/>
          <w:color w:val="1F1F1F"/>
          <w:rPrChange w:id="608" w:author="Ellen O'Dwyer" w:date="2024-08-16T13:19:00Z" w16du:dateUtc="2024-08-16T03:19:00Z">
            <w:rPr>
              <w:rFonts w:ascii="Sennheiser Office" w:eastAsia="Times New Roman" w:hAnsi="Sennheiser Office" w:cs="Arial"/>
              <w:color w:val="1F1F1F"/>
              <w:sz w:val="20"/>
              <w:szCs w:val="20"/>
            </w:rPr>
          </w:rPrChange>
        </w:rPr>
        <w:t>.</w:t>
      </w:r>
    </w:p>
    <w:p w14:paraId="3C1DC403" w14:textId="3B24916D" w:rsidR="5DCA8D80" w:rsidRPr="00D437E4" w:rsidRDefault="45BE6C4F" w:rsidP="5DCA8D80">
      <w:pPr>
        <w:pStyle w:val="paragraph"/>
        <w:spacing w:before="0" w:beforeAutospacing="0" w:after="0" w:afterAutospacing="0"/>
        <w:ind w:right="22"/>
        <w:jc w:val="both"/>
        <w:rPr>
          <w:rStyle w:val="normaltextrun"/>
          <w:rFonts w:ascii="Calibri" w:hAnsi="Calibri" w:cs="Calibri"/>
          <w:sz w:val="22"/>
          <w:szCs w:val="22"/>
          <w:lang w:val="en-AU"/>
          <w:rPrChange w:id="609" w:author="Ellen O'Dwyer" w:date="2024-08-16T13:19:00Z" w16du:dateUtc="2024-08-16T03:19:00Z">
            <w:rPr>
              <w:rStyle w:val="normaltextrun"/>
              <w:rFonts w:ascii="Sennheiser Office" w:hAnsi="Sennheiser Office" w:cs="Segoe UI"/>
              <w:sz w:val="20"/>
              <w:szCs w:val="20"/>
              <w:lang w:val="en-US"/>
            </w:rPr>
          </w:rPrChange>
        </w:rPr>
      </w:pPr>
      <w:r w:rsidRPr="00D437E4">
        <w:rPr>
          <w:rStyle w:val="normaltextrun"/>
          <w:rFonts w:ascii="Calibri" w:hAnsi="Calibri" w:cs="Calibri"/>
          <w:sz w:val="22"/>
          <w:szCs w:val="22"/>
          <w:lang w:val="en-AU"/>
          <w:rPrChange w:id="610" w:author="Ellen O'Dwyer" w:date="2024-08-16T13:19:00Z" w16du:dateUtc="2024-08-16T03:19:00Z">
            <w:rPr>
              <w:rStyle w:val="normaltextrun"/>
              <w:rFonts w:ascii="Sennheiser Office" w:hAnsi="Sennheiser Office" w:cs="Segoe UI"/>
              <w:sz w:val="20"/>
              <w:szCs w:val="20"/>
              <w:lang w:val="en-US"/>
            </w:rPr>
          </w:rPrChange>
        </w:rPr>
        <w:t>MOMENTUM Sport will be</w:t>
      </w:r>
      <w:r w:rsidR="47CCACB7" w:rsidRPr="00D437E4">
        <w:rPr>
          <w:rStyle w:val="normaltextrun"/>
          <w:rFonts w:ascii="Calibri" w:hAnsi="Calibri" w:cs="Calibri"/>
          <w:sz w:val="22"/>
          <w:szCs w:val="22"/>
          <w:lang w:val="en-AU"/>
          <w:rPrChange w:id="611" w:author="Ellen O'Dwyer" w:date="2024-08-16T13:19:00Z" w16du:dateUtc="2024-08-16T03:19:00Z">
            <w:rPr>
              <w:rStyle w:val="normaltextrun"/>
              <w:rFonts w:ascii="Sennheiser Office" w:hAnsi="Sennheiser Office" w:cs="Segoe UI"/>
              <w:sz w:val="20"/>
              <w:szCs w:val="20"/>
              <w:lang w:val="en-US"/>
            </w:rPr>
          </w:rPrChange>
        </w:rPr>
        <w:t xml:space="preserve"> </w:t>
      </w:r>
      <w:r w:rsidR="41A5F5F9" w:rsidRPr="00D437E4">
        <w:rPr>
          <w:rStyle w:val="normaltextrun"/>
          <w:rFonts w:ascii="Calibri" w:hAnsi="Calibri" w:cs="Calibri"/>
          <w:sz w:val="22"/>
          <w:szCs w:val="22"/>
          <w:lang w:val="en-AU"/>
          <w:rPrChange w:id="612" w:author="Ellen O'Dwyer" w:date="2024-08-16T13:19:00Z" w16du:dateUtc="2024-08-16T03:19:00Z">
            <w:rPr>
              <w:rStyle w:val="normaltextrun"/>
              <w:rFonts w:ascii="Sennheiser Office" w:hAnsi="Sennheiser Office" w:cs="Segoe UI"/>
              <w:sz w:val="20"/>
              <w:szCs w:val="20"/>
              <w:lang w:val="en-US"/>
            </w:rPr>
          </w:rPrChange>
        </w:rPr>
        <w:t xml:space="preserve">available </w:t>
      </w:r>
      <w:r w:rsidR="201D8197" w:rsidRPr="00D437E4">
        <w:rPr>
          <w:rStyle w:val="normaltextrun"/>
          <w:rFonts w:ascii="Calibri" w:hAnsi="Calibri" w:cs="Calibri"/>
          <w:sz w:val="22"/>
          <w:szCs w:val="22"/>
          <w:lang w:val="en-AU"/>
          <w:rPrChange w:id="613" w:author="Ellen O'Dwyer" w:date="2024-08-16T13:19:00Z" w16du:dateUtc="2024-08-16T03:19:00Z">
            <w:rPr>
              <w:rStyle w:val="normaltextrun"/>
              <w:rFonts w:ascii="Sennheiser Office" w:hAnsi="Sennheiser Office" w:cs="Segoe UI"/>
              <w:sz w:val="20"/>
              <w:szCs w:val="20"/>
              <w:lang w:val="en-US"/>
            </w:rPr>
          </w:rPrChange>
        </w:rPr>
        <w:t xml:space="preserve">from </w:t>
      </w:r>
      <w:r w:rsidR="0EE74FDF" w:rsidRPr="00D437E4">
        <w:rPr>
          <w:rStyle w:val="normaltextrun"/>
          <w:rFonts w:ascii="Calibri" w:hAnsi="Calibri" w:cs="Calibri"/>
          <w:sz w:val="22"/>
          <w:szCs w:val="22"/>
          <w:lang w:val="en-AU"/>
          <w:rPrChange w:id="614" w:author="Ellen O'Dwyer" w:date="2024-08-16T13:19:00Z" w16du:dateUtc="2024-08-16T03:19:00Z">
            <w:rPr>
              <w:rStyle w:val="normaltextrun"/>
              <w:rFonts w:ascii="Sennheiser Office" w:hAnsi="Sennheiser Office" w:cs="Segoe UI"/>
              <w:sz w:val="20"/>
              <w:szCs w:val="20"/>
              <w:lang w:val="en-US"/>
            </w:rPr>
          </w:rPrChange>
        </w:rPr>
        <w:t>s</w:t>
      </w:r>
      <w:r w:rsidR="201D8197" w:rsidRPr="00D437E4">
        <w:rPr>
          <w:rStyle w:val="normaltextrun"/>
          <w:rFonts w:ascii="Calibri" w:hAnsi="Calibri" w:cs="Calibri"/>
          <w:sz w:val="22"/>
          <w:szCs w:val="22"/>
          <w:lang w:val="en-AU"/>
          <w:rPrChange w:id="615" w:author="Ellen O'Dwyer" w:date="2024-08-16T13:19:00Z" w16du:dateUtc="2024-08-16T03:19:00Z">
            <w:rPr>
              <w:rStyle w:val="normaltextrun"/>
              <w:rFonts w:ascii="Sennheiser Office" w:hAnsi="Sennheiser Office" w:cs="Segoe UI"/>
              <w:sz w:val="20"/>
              <w:szCs w:val="20"/>
              <w:lang w:val="en-US"/>
            </w:rPr>
          </w:rPrChange>
        </w:rPr>
        <w:t>ennheiser</w:t>
      </w:r>
      <w:r w:rsidR="0EE74FDF" w:rsidRPr="00D437E4">
        <w:rPr>
          <w:rStyle w:val="normaltextrun"/>
          <w:rFonts w:ascii="Calibri" w:hAnsi="Calibri" w:cs="Calibri"/>
          <w:sz w:val="22"/>
          <w:szCs w:val="22"/>
          <w:lang w:val="en-AU"/>
          <w:rPrChange w:id="616" w:author="Ellen O'Dwyer" w:date="2024-08-16T13:19:00Z" w16du:dateUtc="2024-08-16T03:19:00Z">
            <w:rPr>
              <w:rStyle w:val="normaltextrun"/>
              <w:rFonts w:ascii="Sennheiser Office" w:hAnsi="Sennheiser Office" w:cs="Segoe UI"/>
              <w:sz w:val="20"/>
              <w:szCs w:val="20"/>
              <w:lang w:val="en-US"/>
            </w:rPr>
          </w:rPrChange>
        </w:rPr>
        <w:t>-hearing.com and select</w:t>
      </w:r>
      <w:r w:rsidR="03AD589A" w:rsidRPr="00D437E4">
        <w:rPr>
          <w:rStyle w:val="normaltextrun"/>
          <w:rFonts w:ascii="Calibri" w:hAnsi="Calibri" w:cs="Calibri"/>
          <w:sz w:val="22"/>
          <w:szCs w:val="22"/>
          <w:lang w:val="en-AU"/>
          <w:rPrChange w:id="617" w:author="Ellen O'Dwyer" w:date="2024-08-16T13:19:00Z" w16du:dateUtc="2024-08-16T03:19:00Z">
            <w:rPr>
              <w:rStyle w:val="normaltextrun"/>
              <w:rFonts w:ascii="Sennheiser Office" w:hAnsi="Sennheiser Office" w:cs="Segoe UI"/>
              <w:sz w:val="20"/>
              <w:szCs w:val="20"/>
              <w:lang w:val="en-US"/>
            </w:rPr>
          </w:rPrChange>
        </w:rPr>
        <w:t>ed</w:t>
      </w:r>
      <w:r w:rsidR="0EE74FDF" w:rsidRPr="00D437E4">
        <w:rPr>
          <w:rStyle w:val="normaltextrun"/>
          <w:rFonts w:ascii="Calibri" w:hAnsi="Calibri" w:cs="Calibri"/>
          <w:sz w:val="22"/>
          <w:szCs w:val="22"/>
          <w:lang w:val="en-AU"/>
          <w:rPrChange w:id="618" w:author="Ellen O'Dwyer" w:date="2024-08-16T13:19:00Z" w16du:dateUtc="2024-08-16T03:19:00Z">
            <w:rPr>
              <w:rStyle w:val="normaltextrun"/>
              <w:rFonts w:ascii="Sennheiser Office" w:hAnsi="Sennheiser Office" w:cs="Segoe UI"/>
              <w:sz w:val="20"/>
              <w:szCs w:val="20"/>
              <w:lang w:val="en-US"/>
            </w:rPr>
          </w:rPrChange>
        </w:rPr>
        <w:t xml:space="preserve"> Sennheiser retailers </w:t>
      </w:r>
      <w:r w:rsidR="542245F7" w:rsidRPr="00D437E4">
        <w:rPr>
          <w:rStyle w:val="normaltextrun"/>
          <w:rFonts w:ascii="Calibri" w:hAnsi="Calibri" w:cs="Calibri"/>
          <w:sz w:val="22"/>
          <w:szCs w:val="22"/>
          <w:lang w:val="en-AU"/>
          <w:rPrChange w:id="619" w:author="Ellen O'Dwyer" w:date="2024-08-16T13:19:00Z" w16du:dateUtc="2024-08-16T03:19:00Z">
            <w:rPr>
              <w:rStyle w:val="normaltextrun"/>
              <w:rFonts w:ascii="Sennheiser Office" w:hAnsi="Sennheiser Office" w:cs="Segoe UI"/>
              <w:sz w:val="20"/>
              <w:szCs w:val="20"/>
              <w:lang w:val="en-US"/>
            </w:rPr>
          </w:rPrChange>
        </w:rPr>
        <w:t xml:space="preserve">from </w:t>
      </w:r>
      <w:r w:rsidR="542245F7" w:rsidRPr="00D437E4">
        <w:rPr>
          <w:rStyle w:val="normaltextrun"/>
          <w:rFonts w:ascii="Calibri" w:hAnsi="Calibri" w:cs="Calibri"/>
          <w:color w:val="000000" w:themeColor="text1"/>
          <w:sz w:val="22"/>
          <w:szCs w:val="22"/>
          <w:lang w:val="en-AU"/>
          <w:rPrChange w:id="620" w:author="Ellen O'Dwyer" w:date="2024-08-16T13:19:00Z" w16du:dateUtc="2024-08-16T03:19:00Z">
            <w:rPr>
              <w:rStyle w:val="normaltextrun"/>
              <w:rFonts w:ascii="Sennheiser Office" w:hAnsi="Sennheiser Office" w:cs="Segoe UI"/>
              <w:color w:val="000000" w:themeColor="text1"/>
              <w:sz w:val="20"/>
              <w:szCs w:val="20"/>
              <w:lang w:val="en-US"/>
            </w:rPr>
          </w:rPrChange>
        </w:rPr>
        <w:t>April 9</w:t>
      </w:r>
      <w:r w:rsidR="74F5D812" w:rsidRPr="00D437E4">
        <w:rPr>
          <w:rStyle w:val="normaltextrun"/>
          <w:rFonts w:ascii="Calibri" w:hAnsi="Calibri" w:cs="Calibri"/>
          <w:color w:val="000000" w:themeColor="text1"/>
          <w:sz w:val="22"/>
          <w:szCs w:val="22"/>
          <w:lang w:val="en-AU"/>
          <w:rPrChange w:id="621" w:author="Ellen O'Dwyer" w:date="2024-08-16T13:19:00Z" w16du:dateUtc="2024-08-16T03:19:00Z">
            <w:rPr>
              <w:rStyle w:val="normaltextrun"/>
              <w:rFonts w:ascii="Sennheiser Office" w:hAnsi="Sennheiser Office" w:cs="Segoe UI"/>
              <w:color w:val="000000" w:themeColor="text1"/>
              <w:sz w:val="20"/>
              <w:szCs w:val="20"/>
              <w:lang w:val="en-US"/>
            </w:rPr>
          </w:rPrChange>
        </w:rPr>
        <w:t>,</w:t>
      </w:r>
      <w:r w:rsidR="74F5D812" w:rsidRPr="00D437E4">
        <w:rPr>
          <w:rStyle w:val="normaltextrun"/>
          <w:rFonts w:ascii="Calibri" w:hAnsi="Calibri" w:cs="Calibri"/>
          <w:color w:val="ED7D31" w:themeColor="accent2"/>
          <w:sz w:val="22"/>
          <w:szCs w:val="22"/>
          <w:lang w:val="en-AU"/>
          <w:rPrChange w:id="622" w:author="Ellen O'Dwyer" w:date="2024-08-16T13:19:00Z" w16du:dateUtc="2024-08-16T03:19:00Z">
            <w:rPr>
              <w:rStyle w:val="normaltextrun"/>
              <w:rFonts w:ascii="Sennheiser Office" w:hAnsi="Sennheiser Office" w:cs="Segoe UI"/>
              <w:color w:val="ED7D31" w:themeColor="accent2"/>
              <w:sz w:val="20"/>
              <w:szCs w:val="20"/>
              <w:lang w:val="en-US"/>
            </w:rPr>
          </w:rPrChange>
        </w:rPr>
        <w:t xml:space="preserve"> </w:t>
      </w:r>
      <w:r w:rsidR="74F5D812" w:rsidRPr="00D437E4">
        <w:rPr>
          <w:rStyle w:val="normaltextrun"/>
          <w:rFonts w:ascii="Calibri" w:hAnsi="Calibri" w:cs="Calibri"/>
          <w:color w:val="000000" w:themeColor="text1"/>
          <w:sz w:val="22"/>
          <w:szCs w:val="22"/>
          <w:lang w:val="en-AU"/>
          <w:rPrChange w:id="623" w:author="Ellen O'Dwyer" w:date="2024-08-16T13:19:00Z" w16du:dateUtc="2024-08-16T03:19:00Z">
            <w:rPr>
              <w:rStyle w:val="normaltextrun"/>
              <w:rFonts w:ascii="Sennheiser Office" w:hAnsi="Sennheiser Office" w:cs="Segoe UI"/>
              <w:color w:val="000000" w:themeColor="text1"/>
              <w:sz w:val="20"/>
              <w:szCs w:val="20"/>
              <w:lang w:val="en-US"/>
            </w:rPr>
          </w:rPrChange>
        </w:rPr>
        <w:t>2024</w:t>
      </w:r>
      <w:r w:rsidR="67CFC4E9" w:rsidRPr="00D437E4">
        <w:rPr>
          <w:rStyle w:val="normaltextrun"/>
          <w:rFonts w:ascii="Calibri" w:hAnsi="Calibri" w:cs="Calibri"/>
          <w:color w:val="000000" w:themeColor="text1"/>
          <w:sz w:val="22"/>
          <w:szCs w:val="22"/>
          <w:lang w:val="en-AU"/>
          <w:rPrChange w:id="624" w:author="Ellen O'Dwyer" w:date="2024-08-16T13:19:00Z" w16du:dateUtc="2024-08-16T03:19:00Z">
            <w:rPr>
              <w:rStyle w:val="normaltextrun"/>
              <w:rFonts w:ascii="Sennheiser Office" w:hAnsi="Sennheiser Office" w:cs="Segoe UI"/>
              <w:color w:val="000000" w:themeColor="text1"/>
              <w:sz w:val="20"/>
              <w:szCs w:val="20"/>
              <w:lang w:val="en-US"/>
            </w:rPr>
          </w:rPrChange>
        </w:rPr>
        <w:t>.</w:t>
      </w:r>
      <w:r w:rsidR="201D8197" w:rsidRPr="00D437E4">
        <w:rPr>
          <w:rStyle w:val="normaltextrun"/>
          <w:rFonts w:ascii="Calibri" w:hAnsi="Calibri" w:cs="Calibri"/>
          <w:sz w:val="22"/>
          <w:szCs w:val="22"/>
          <w:lang w:val="en-AU"/>
          <w:rPrChange w:id="625" w:author="Ellen O'Dwyer" w:date="2024-08-16T13:19:00Z" w16du:dateUtc="2024-08-16T03:19:00Z">
            <w:rPr>
              <w:rStyle w:val="normaltextrun"/>
              <w:rFonts w:ascii="Sennheiser Office" w:hAnsi="Sennheiser Office" w:cs="Segoe UI"/>
              <w:sz w:val="20"/>
              <w:szCs w:val="20"/>
              <w:lang w:val="en-US"/>
            </w:rPr>
          </w:rPrChange>
        </w:rPr>
        <w:t xml:space="preserve"> </w:t>
      </w:r>
      <w:r w:rsidR="67CFC4E9" w:rsidRPr="00D437E4">
        <w:rPr>
          <w:rStyle w:val="normaltextrun"/>
          <w:rFonts w:ascii="Calibri" w:hAnsi="Calibri" w:cs="Calibri"/>
          <w:sz w:val="22"/>
          <w:szCs w:val="22"/>
          <w:lang w:val="en-AU"/>
          <w:rPrChange w:id="626" w:author="Ellen O'Dwyer" w:date="2024-08-16T13:19:00Z" w16du:dateUtc="2024-08-16T03:19:00Z">
            <w:rPr>
              <w:rStyle w:val="normaltextrun"/>
              <w:rFonts w:ascii="Sennheiser Office" w:hAnsi="Sennheiser Office" w:cs="Segoe UI"/>
              <w:sz w:val="20"/>
              <w:szCs w:val="20"/>
              <w:lang w:val="en-US"/>
            </w:rPr>
          </w:rPrChange>
        </w:rPr>
        <w:t>It will have an</w:t>
      </w:r>
      <w:r w:rsidR="201D8197" w:rsidRPr="00D437E4">
        <w:rPr>
          <w:rStyle w:val="normaltextrun"/>
          <w:rFonts w:ascii="Calibri" w:hAnsi="Calibri" w:cs="Calibri"/>
          <w:sz w:val="22"/>
          <w:szCs w:val="22"/>
          <w:lang w:val="en-AU"/>
          <w:rPrChange w:id="627" w:author="Ellen O'Dwyer" w:date="2024-08-16T13:19:00Z" w16du:dateUtc="2024-08-16T03:19:00Z">
            <w:rPr>
              <w:rStyle w:val="normaltextrun"/>
              <w:rFonts w:ascii="Sennheiser Office" w:hAnsi="Sennheiser Office" w:cs="Segoe UI"/>
              <w:sz w:val="20"/>
              <w:szCs w:val="20"/>
              <w:lang w:val="en-US"/>
            </w:rPr>
          </w:rPrChange>
        </w:rPr>
        <w:t xml:space="preserve"> </w:t>
      </w:r>
      <w:r w:rsidR="59DD39B0" w:rsidRPr="00D437E4">
        <w:rPr>
          <w:rStyle w:val="normaltextrun"/>
          <w:rFonts w:ascii="Calibri" w:hAnsi="Calibri" w:cs="Calibri"/>
          <w:sz w:val="22"/>
          <w:szCs w:val="22"/>
          <w:lang w:val="en-AU"/>
          <w:rPrChange w:id="628" w:author="Ellen O'Dwyer" w:date="2024-08-16T13:19:00Z" w16du:dateUtc="2024-08-16T03:19:00Z">
            <w:rPr>
              <w:rStyle w:val="normaltextrun"/>
              <w:rFonts w:ascii="Sennheiser Office" w:hAnsi="Sennheiser Office" w:cs="Segoe UI"/>
              <w:sz w:val="20"/>
              <w:szCs w:val="20"/>
              <w:lang w:val="en-US"/>
            </w:rPr>
          </w:rPrChange>
        </w:rPr>
        <w:t>MSRP of</w:t>
      </w:r>
      <w:r w:rsidR="201D8197" w:rsidRPr="00D437E4">
        <w:rPr>
          <w:rStyle w:val="normaltextrun"/>
          <w:rFonts w:ascii="Calibri" w:hAnsi="Calibri" w:cs="Calibri"/>
          <w:sz w:val="22"/>
          <w:szCs w:val="22"/>
          <w:lang w:val="en-AU"/>
          <w:rPrChange w:id="629" w:author="Ellen O'Dwyer" w:date="2024-08-16T13:19:00Z" w16du:dateUtc="2024-08-16T03:19:00Z">
            <w:rPr>
              <w:rStyle w:val="normaltextrun"/>
              <w:rFonts w:ascii="Sennheiser Office" w:hAnsi="Sennheiser Office" w:cs="Segoe UI"/>
              <w:sz w:val="20"/>
              <w:szCs w:val="20"/>
              <w:lang w:val="en-US"/>
            </w:rPr>
          </w:rPrChange>
        </w:rPr>
        <w:t xml:space="preserve"> </w:t>
      </w:r>
      <w:r w:rsidR="4816FBA9" w:rsidRPr="00D437E4">
        <w:rPr>
          <w:rStyle w:val="normaltextrun"/>
          <w:rFonts w:ascii="Calibri" w:hAnsi="Calibri" w:cs="Calibri"/>
          <w:sz w:val="22"/>
          <w:szCs w:val="22"/>
          <w:lang w:val="en-AU"/>
          <w:rPrChange w:id="630" w:author="Ellen O'Dwyer" w:date="2024-08-16T13:19:00Z" w16du:dateUtc="2024-08-16T03:19:00Z">
            <w:rPr>
              <w:rStyle w:val="normaltextrun"/>
              <w:rFonts w:ascii="Sennheiser Office" w:hAnsi="Sennheiser Office" w:cs="Segoe UI"/>
              <w:sz w:val="20"/>
              <w:szCs w:val="20"/>
              <w:lang w:val="en-US"/>
            </w:rPr>
          </w:rPrChange>
        </w:rPr>
        <w:t>$</w:t>
      </w:r>
      <w:ins w:id="631" w:author="Ellen O'Dwyer" w:date="2024-08-16T13:30:00Z" w16du:dateUtc="2024-08-16T03:30:00Z">
        <w:r w:rsidR="00AB6593">
          <w:rPr>
            <w:rStyle w:val="normaltextrun"/>
            <w:rFonts w:ascii="Calibri" w:hAnsi="Calibri" w:cs="Calibri"/>
            <w:sz w:val="22"/>
            <w:szCs w:val="22"/>
            <w:lang w:val="en-AU"/>
          </w:rPr>
          <w:t>529.95 AUD</w:t>
        </w:r>
      </w:ins>
      <w:del w:id="632" w:author="Ellen O'Dwyer" w:date="2024-08-16T13:30:00Z" w16du:dateUtc="2024-08-16T03:30:00Z">
        <w:r w:rsidR="4816FBA9" w:rsidRPr="00D437E4" w:rsidDel="00AB6593">
          <w:rPr>
            <w:rStyle w:val="normaltextrun"/>
            <w:rFonts w:ascii="Calibri" w:hAnsi="Calibri" w:cs="Calibri"/>
            <w:sz w:val="22"/>
            <w:szCs w:val="22"/>
            <w:lang w:val="en-AU"/>
            <w:rPrChange w:id="633" w:author="Ellen O'Dwyer" w:date="2024-08-16T13:19:00Z" w16du:dateUtc="2024-08-16T03:19:00Z">
              <w:rPr>
                <w:rStyle w:val="normaltextrun"/>
                <w:rFonts w:ascii="Sennheiser Office" w:hAnsi="Sennheiser Office" w:cs="Segoe UI"/>
                <w:sz w:val="20"/>
                <w:szCs w:val="20"/>
                <w:lang w:val="en-US"/>
              </w:rPr>
            </w:rPrChange>
          </w:rPr>
          <w:delText>329.95</w:delText>
        </w:r>
      </w:del>
      <w:r w:rsidR="00211DCC" w:rsidRPr="00D437E4">
        <w:rPr>
          <w:rStyle w:val="normaltextrun"/>
          <w:rFonts w:ascii="Calibri" w:hAnsi="Calibri" w:cs="Calibri"/>
          <w:sz w:val="22"/>
          <w:szCs w:val="22"/>
          <w:lang w:val="en-AU"/>
          <w:rPrChange w:id="634" w:author="Ellen O'Dwyer" w:date="2024-08-16T13:19:00Z" w16du:dateUtc="2024-08-16T03:19:00Z">
            <w:rPr>
              <w:rStyle w:val="normaltextrun"/>
              <w:rFonts w:ascii="Sennheiser Office" w:hAnsi="Sennheiser Office" w:cs="Segoe UI"/>
              <w:sz w:val="20"/>
              <w:szCs w:val="20"/>
              <w:lang w:val="en-US"/>
            </w:rPr>
          </w:rPrChange>
        </w:rPr>
        <w:t xml:space="preserve"> </w:t>
      </w:r>
      <w:r w:rsidR="4816FBA9" w:rsidRPr="00D437E4">
        <w:rPr>
          <w:rStyle w:val="normaltextrun"/>
          <w:rFonts w:ascii="Calibri" w:hAnsi="Calibri" w:cs="Calibri"/>
          <w:sz w:val="22"/>
          <w:szCs w:val="22"/>
          <w:lang w:val="en-AU"/>
          <w:rPrChange w:id="635" w:author="Ellen O'Dwyer" w:date="2024-08-16T13:19:00Z" w16du:dateUtc="2024-08-16T03:19:00Z">
            <w:rPr>
              <w:rStyle w:val="normaltextrun"/>
              <w:rFonts w:ascii="Sennheiser Office" w:hAnsi="Sennheiser Office" w:cs="Segoe UI"/>
              <w:sz w:val="20"/>
              <w:szCs w:val="20"/>
              <w:lang w:val="en-US"/>
            </w:rPr>
          </w:rPrChange>
        </w:rPr>
        <w:t>/</w:t>
      </w:r>
      <w:r w:rsidR="00211DCC" w:rsidRPr="00D437E4">
        <w:rPr>
          <w:rStyle w:val="normaltextrun"/>
          <w:rFonts w:ascii="Calibri" w:hAnsi="Calibri" w:cs="Calibri"/>
          <w:sz w:val="22"/>
          <w:szCs w:val="22"/>
          <w:lang w:val="en-AU"/>
          <w:rPrChange w:id="636" w:author="Ellen O'Dwyer" w:date="2024-08-16T13:19:00Z" w16du:dateUtc="2024-08-16T03:19:00Z">
            <w:rPr>
              <w:rStyle w:val="normaltextrun"/>
              <w:rFonts w:ascii="Sennheiser Office" w:hAnsi="Sennheiser Office" w:cs="Segoe UI"/>
              <w:sz w:val="20"/>
              <w:szCs w:val="20"/>
              <w:lang w:val="en-US"/>
            </w:rPr>
          </w:rPrChange>
        </w:rPr>
        <w:t xml:space="preserve"> </w:t>
      </w:r>
      <w:ins w:id="637" w:author="Ellen O'Dwyer" w:date="2024-08-16T13:30:00Z" w16du:dateUtc="2024-08-16T03:30:00Z">
        <w:r w:rsidR="00AB6593">
          <w:rPr>
            <w:rStyle w:val="normaltextrun"/>
            <w:rFonts w:ascii="Calibri" w:hAnsi="Calibri" w:cs="Calibri"/>
            <w:sz w:val="22"/>
            <w:szCs w:val="22"/>
            <w:lang w:val="en-AU"/>
          </w:rPr>
          <w:t>$</w:t>
        </w:r>
      </w:ins>
      <w:del w:id="638" w:author="Ellen O'Dwyer" w:date="2024-08-16T13:30:00Z" w16du:dateUtc="2024-08-16T03:30:00Z">
        <w:r w:rsidR="49081CE6" w:rsidRPr="00D437E4" w:rsidDel="00AB6593">
          <w:rPr>
            <w:rStyle w:val="normaltextrun"/>
            <w:rFonts w:ascii="Calibri" w:hAnsi="Calibri" w:cs="Calibri"/>
            <w:sz w:val="22"/>
            <w:szCs w:val="22"/>
            <w:lang w:val="en-AU"/>
            <w:rPrChange w:id="639" w:author="Ellen O'Dwyer" w:date="2024-08-16T13:19:00Z" w16du:dateUtc="2024-08-16T03:19:00Z">
              <w:rPr>
                <w:rStyle w:val="normaltextrun"/>
                <w:rFonts w:ascii="Sennheiser Office" w:hAnsi="Sennheiser Office" w:cs="Segoe UI"/>
                <w:sz w:val="20"/>
                <w:szCs w:val="20"/>
                <w:lang w:val="en-US"/>
              </w:rPr>
            </w:rPrChange>
          </w:rPr>
          <w:delText>€</w:delText>
        </w:r>
      </w:del>
      <w:ins w:id="640" w:author="Ellen O'Dwyer" w:date="2024-08-16T13:30:00Z" w16du:dateUtc="2024-08-16T03:30:00Z">
        <w:r w:rsidR="00AB6593">
          <w:rPr>
            <w:rStyle w:val="normaltextrun"/>
            <w:rFonts w:ascii="Calibri" w:hAnsi="Calibri" w:cs="Calibri"/>
            <w:sz w:val="22"/>
            <w:szCs w:val="22"/>
            <w:lang w:val="en-AU"/>
          </w:rPr>
          <w:t>549.95</w:t>
        </w:r>
      </w:ins>
      <w:del w:id="641" w:author="Ellen O'Dwyer" w:date="2024-08-16T13:30:00Z" w16du:dateUtc="2024-08-16T03:30:00Z">
        <w:r w:rsidR="201D8197" w:rsidRPr="00D437E4" w:rsidDel="00AB6593">
          <w:rPr>
            <w:rStyle w:val="normaltextrun"/>
            <w:rFonts w:ascii="Calibri" w:hAnsi="Calibri" w:cs="Calibri"/>
            <w:sz w:val="22"/>
            <w:szCs w:val="22"/>
            <w:lang w:val="en-AU"/>
            <w:rPrChange w:id="642" w:author="Ellen O'Dwyer" w:date="2024-08-16T13:19:00Z" w16du:dateUtc="2024-08-16T03:19:00Z">
              <w:rPr>
                <w:rStyle w:val="normaltextrun"/>
                <w:rFonts w:ascii="Sennheiser Office" w:hAnsi="Sennheiser Office" w:cs="Segoe UI"/>
                <w:sz w:val="20"/>
                <w:szCs w:val="20"/>
                <w:lang w:val="en-US"/>
              </w:rPr>
            </w:rPrChange>
          </w:rPr>
          <w:delText>329.9</w:delText>
        </w:r>
        <w:r w:rsidR="00211DCC" w:rsidRPr="00D437E4" w:rsidDel="00AB6593">
          <w:rPr>
            <w:rStyle w:val="normaltextrun"/>
            <w:rFonts w:ascii="Calibri" w:hAnsi="Calibri" w:cs="Calibri"/>
            <w:sz w:val="22"/>
            <w:szCs w:val="22"/>
            <w:lang w:val="en-AU"/>
            <w:rPrChange w:id="643" w:author="Ellen O'Dwyer" w:date="2024-08-16T13:19:00Z" w16du:dateUtc="2024-08-16T03:19:00Z">
              <w:rPr>
                <w:rStyle w:val="normaltextrun"/>
                <w:rFonts w:ascii="Sennheiser Office" w:hAnsi="Sennheiser Office" w:cs="Segoe UI"/>
                <w:sz w:val="20"/>
                <w:szCs w:val="20"/>
                <w:lang w:val="en-US"/>
              </w:rPr>
            </w:rPrChange>
          </w:rPr>
          <w:delText>9</w:delText>
        </w:r>
      </w:del>
      <w:r w:rsidRPr="00D437E4">
        <w:rPr>
          <w:rStyle w:val="normaltextrun"/>
          <w:rFonts w:ascii="Calibri" w:hAnsi="Calibri" w:cs="Calibri"/>
          <w:sz w:val="22"/>
          <w:szCs w:val="22"/>
          <w:lang w:val="en-AU"/>
          <w:rPrChange w:id="644" w:author="Ellen O'Dwyer" w:date="2024-08-16T13:19:00Z" w16du:dateUtc="2024-08-16T03:19:00Z">
            <w:rPr>
              <w:rStyle w:val="normaltextrun"/>
              <w:rFonts w:ascii="Sennheiser Office" w:hAnsi="Sennheiser Office" w:cs="Segoe UI"/>
              <w:sz w:val="20"/>
              <w:szCs w:val="20"/>
              <w:lang w:val="en-US"/>
            </w:rPr>
          </w:rPrChange>
        </w:rPr>
        <w:t xml:space="preserve"> </w:t>
      </w:r>
      <w:r w:rsidR="40B1C836" w:rsidRPr="00D437E4">
        <w:rPr>
          <w:rStyle w:val="normaltextrun"/>
          <w:rFonts w:ascii="Calibri" w:hAnsi="Calibri" w:cs="Calibri"/>
          <w:sz w:val="22"/>
          <w:szCs w:val="22"/>
          <w:lang w:val="en-AU"/>
          <w:rPrChange w:id="645" w:author="Ellen O'Dwyer" w:date="2024-08-16T13:19:00Z" w16du:dateUtc="2024-08-16T03:19:00Z">
            <w:rPr>
              <w:rStyle w:val="normaltextrun"/>
              <w:rFonts w:ascii="Sennheiser Office" w:hAnsi="Sennheiser Office" w:cs="Segoe UI"/>
              <w:sz w:val="20"/>
              <w:szCs w:val="20"/>
              <w:lang w:val="en-US"/>
            </w:rPr>
          </w:rPrChange>
        </w:rPr>
        <w:t xml:space="preserve">and come </w:t>
      </w:r>
      <w:r w:rsidR="22E2FE88" w:rsidRPr="00D437E4">
        <w:rPr>
          <w:rStyle w:val="normaltextrun"/>
          <w:rFonts w:ascii="Calibri" w:hAnsi="Calibri" w:cs="Calibri"/>
          <w:sz w:val="22"/>
          <w:szCs w:val="22"/>
          <w:lang w:val="en-AU"/>
          <w:rPrChange w:id="646" w:author="Ellen O'Dwyer" w:date="2024-08-16T13:19:00Z" w16du:dateUtc="2024-08-16T03:19:00Z">
            <w:rPr>
              <w:rStyle w:val="normaltextrun"/>
              <w:rFonts w:ascii="Sennheiser Office" w:hAnsi="Sennheiser Office" w:cs="Segoe UI"/>
              <w:sz w:val="20"/>
              <w:szCs w:val="20"/>
              <w:lang w:val="en-US"/>
            </w:rPr>
          </w:rPrChange>
        </w:rPr>
        <w:t>in three</w:t>
      </w:r>
      <w:r w:rsidR="097AC9E4" w:rsidRPr="00D437E4">
        <w:rPr>
          <w:rStyle w:val="normaltextrun"/>
          <w:rFonts w:ascii="Calibri" w:hAnsi="Calibri" w:cs="Calibri"/>
          <w:sz w:val="22"/>
          <w:szCs w:val="22"/>
          <w:lang w:val="en-AU"/>
          <w:rPrChange w:id="647" w:author="Ellen O'Dwyer" w:date="2024-08-16T13:19:00Z" w16du:dateUtc="2024-08-16T03:19:00Z">
            <w:rPr>
              <w:rStyle w:val="normaltextrun"/>
              <w:rFonts w:ascii="Sennheiser Office" w:hAnsi="Sennheiser Office" w:cs="Segoe UI"/>
              <w:sz w:val="20"/>
              <w:szCs w:val="20"/>
              <w:lang w:val="en-US"/>
            </w:rPr>
          </w:rPrChange>
        </w:rPr>
        <w:t xml:space="preserve"> colorways; </w:t>
      </w:r>
      <w:r w:rsidR="1E2DD430" w:rsidRPr="00D437E4">
        <w:rPr>
          <w:rStyle w:val="normaltextrun"/>
          <w:rFonts w:ascii="Calibri" w:hAnsi="Calibri" w:cs="Calibri"/>
          <w:sz w:val="22"/>
          <w:szCs w:val="22"/>
          <w:lang w:val="en-AU"/>
          <w:rPrChange w:id="648" w:author="Ellen O'Dwyer" w:date="2024-08-16T13:19:00Z" w16du:dateUtc="2024-08-16T03:19:00Z">
            <w:rPr>
              <w:rStyle w:val="normaltextrun"/>
              <w:rFonts w:ascii="Sennheiser Office" w:hAnsi="Sennheiser Office" w:cs="Segoe UI"/>
              <w:sz w:val="20"/>
              <w:szCs w:val="20"/>
              <w:lang w:val="en-US"/>
            </w:rPr>
          </w:rPrChange>
        </w:rPr>
        <w:t xml:space="preserve">Polar </w:t>
      </w:r>
      <w:r w:rsidR="442E692E" w:rsidRPr="00D437E4">
        <w:rPr>
          <w:rStyle w:val="normaltextrun"/>
          <w:rFonts w:ascii="Calibri" w:hAnsi="Calibri" w:cs="Calibri"/>
          <w:sz w:val="22"/>
          <w:szCs w:val="22"/>
          <w:lang w:val="en-AU"/>
          <w:rPrChange w:id="649" w:author="Ellen O'Dwyer" w:date="2024-08-16T13:19:00Z" w16du:dateUtc="2024-08-16T03:19:00Z">
            <w:rPr>
              <w:rStyle w:val="normaltextrun"/>
              <w:rFonts w:ascii="Sennheiser Office" w:hAnsi="Sennheiser Office" w:cs="Segoe UI"/>
              <w:sz w:val="20"/>
              <w:szCs w:val="20"/>
              <w:lang w:val="en-US"/>
            </w:rPr>
          </w:rPrChange>
        </w:rPr>
        <w:t>B</w:t>
      </w:r>
      <w:r w:rsidR="097AC9E4" w:rsidRPr="00D437E4">
        <w:rPr>
          <w:rStyle w:val="normaltextrun"/>
          <w:rFonts w:ascii="Calibri" w:hAnsi="Calibri" w:cs="Calibri"/>
          <w:sz w:val="22"/>
          <w:szCs w:val="22"/>
          <w:lang w:val="en-AU"/>
          <w:rPrChange w:id="650" w:author="Ellen O'Dwyer" w:date="2024-08-16T13:19:00Z" w16du:dateUtc="2024-08-16T03:19:00Z">
            <w:rPr>
              <w:rStyle w:val="normaltextrun"/>
              <w:rFonts w:ascii="Sennheiser Office" w:hAnsi="Sennheiser Office" w:cs="Segoe UI"/>
              <w:sz w:val="20"/>
              <w:szCs w:val="20"/>
              <w:lang w:val="en-US"/>
            </w:rPr>
          </w:rPrChange>
        </w:rPr>
        <w:t>lack</w:t>
      </w:r>
      <w:r w:rsidR="470B4C39" w:rsidRPr="00D437E4">
        <w:rPr>
          <w:rStyle w:val="normaltextrun"/>
          <w:rFonts w:ascii="Calibri" w:hAnsi="Calibri" w:cs="Calibri"/>
          <w:sz w:val="22"/>
          <w:szCs w:val="22"/>
          <w:lang w:val="en-AU"/>
          <w:rPrChange w:id="651" w:author="Ellen O'Dwyer" w:date="2024-08-16T13:19:00Z" w16du:dateUtc="2024-08-16T03:19:00Z">
            <w:rPr>
              <w:rStyle w:val="normaltextrun"/>
              <w:rFonts w:ascii="Sennheiser Office" w:hAnsi="Sennheiser Office" w:cs="Segoe UI"/>
              <w:sz w:val="20"/>
              <w:szCs w:val="20"/>
              <w:lang w:val="en-US"/>
            </w:rPr>
          </w:rPrChange>
        </w:rPr>
        <w:t xml:space="preserve">, </w:t>
      </w:r>
      <w:r w:rsidR="1D679727" w:rsidRPr="00D437E4">
        <w:rPr>
          <w:rStyle w:val="normaltextrun"/>
          <w:rFonts w:ascii="Calibri" w:hAnsi="Calibri" w:cs="Calibri"/>
          <w:sz w:val="22"/>
          <w:szCs w:val="22"/>
          <w:lang w:val="en-AU"/>
          <w:rPrChange w:id="652" w:author="Ellen O'Dwyer" w:date="2024-08-16T13:19:00Z" w16du:dateUtc="2024-08-16T03:19:00Z">
            <w:rPr>
              <w:rStyle w:val="normaltextrun"/>
              <w:rFonts w:ascii="Sennheiser Office" w:hAnsi="Sennheiser Office" w:cs="Segoe UI"/>
              <w:sz w:val="20"/>
              <w:szCs w:val="20"/>
              <w:lang w:val="en-US"/>
            </w:rPr>
          </w:rPrChange>
        </w:rPr>
        <w:t>B</w:t>
      </w:r>
      <w:r w:rsidR="56962F59" w:rsidRPr="00D437E4">
        <w:rPr>
          <w:rStyle w:val="normaltextrun"/>
          <w:rFonts w:ascii="Calibri" w:hAnsi="Calibri" w:cs="Calibri"/>
          <w:sz w:val="22"/>
          <w:szCs w:val="22"/>
          <w:lang w:val="en-AU"/>
          <w:rPrChange w:id="653" w:author="Ellen O'Dwyer" w:date="2024-08-16T13:19:00Z" w16du:dateUtc="2024-08-16T03:19:00Z">
            <w:rPr>
              <w:rStyle w:val="normaltextrun"/>
              <w:rFonts w:ascii="Sennheiser Office" w:hAnsi="Sennheiser Office" w:cs="Segoe UI"/>
              <w:sz w:val="20"/>
              <w:szCs w:val="20"/>
              <w:lang w:val="en-US"/>
            </w:rPr>
          </w:rPrChange>
        </w:rPr>
        <w:t>urned</w:t>
      </w:r>
      <w:r w:rsidR="27E62F8E" w:rsidRPr="00D437E4">
        <w:rPr>
          <w:rStyle w:val="normaltextrun"/>
          <w:rFonts w:ascii="Calibri" w:hAnsi="Calibri" w:cs="Calibri"/>
          <w:sz w:val="22"/>
          <w:szCs w:val="22"/>
          <w:lang w:val="en-AU"/>
          <w:rPrChange w:id="654" w:author="Ellen O'Dwyer" w:date="2024-08-16T13:19:00Z" w16du:dateUtc="2024-08-16T03:19:00Z">
            <w:rPr>
              <w:rStyle w:val="normaltextrun"/>
              <w:rFonts w:ascii="Sennheiser Office" w:hAnsi="Sennheiser Office" w:cs="Segoe UI"/>
              <w:sz w:val="20"/>
              <w:szCs w:val="20"/>
              <w:lang w:val="en-US"/>
            </w:rPr>
          </w:rPrChange>
        </w:rPr>
        <w:t xml:space="preserve"> </w:t>
      </w:r>
      <w:r w:rsidR="3EA9E71E" w:rsidRPr="00D437E4">
        <w:rPr>
          <w:rStyle w:val="normaltextrun"/>
          <w:rFonts w:ascii="Calibri" w:hAnsi="Calibri" w:cs="Calibri"/>
          <w:sz w:val="22"/>
          <w:szCs w:val="22"/>
          <w:lang w:val="en-AU"/>
          <w:rPrChange w:id="655" w:author="Ellen O'Dwyer" w:date="2024-08-16T13:19:00Z" w16du:dateUtc="2024-08-16T03:19:00Z">
            <w:rPr>
              <w:rStyle w:val="normaltextrun"/>
              <w:rFonts w:ascii="Sennheiser Office" w:hAnsi="Sennheiser Office" w:cs="Segoe UI"/>
              <w:sz w:val="20"/>
              <w:szCs w:val="20"/>
              <w:lang w:val="en-US"/>
            </w:rPr>
          </w:rPrChange>
        </w:rPr>
        <w:t>O</w:t>
      </w:r>
      <w:r w:rsidR="27E62F8E" w:rsidRPr="00D437E4">
        <w:rPr>
          <w:rStyle w:val="normaltextrun"/>
          <w:rFonts w:ascii="Calibri" w:hAnsi="Calibri" w:cs="Calibri"/>
          <w:sz w:val="22"/>
          <w:szCs w:val="22"/>
          <w:lang w:val="en-AU"/>
          <w:rPrChange w:id="656" w:author="Ellen O'Dwyer" w:date="2024-08-16T13:19:00Z" w16du:dateUtc="2024-08-16T03:19:00Z">
            <w:rPr>
              <w:rStyle w:val="normaltextrun"/>
              <w:rFonts w:ascii="Sennheiser Office" w:hAnsi="Sennheiser Office" w:cs="Segoe UI"/>
              <w:sz w:val="20"/>
              <w:szCs w:val="20"/>
              <w:lang w:val="en-US"/>
            </w:rPr>
          </w:rPrChange>
        </w:rPr>
        <w:t>live</w:t>
      </w:r>
      <w:r w:rsidR="10192B91" w:rsidRPr="00D437E4">
        <w:rPr>
          <w:rStyle w:val="normaltextrun"/>
          <w:rFonts w:ascii="Calibri" w:hAnsi="Calibri" w:cs="Calibri"/>
          <w:sz w:val="22"/>
          <w:szCs w:val="22"/>
          <w:lang w:val="en-AU"/>
          <w:rPrChange w:id="657" w:author="Ellen O'Dwyer" w:date="2024-08-16T13:19:00Z" w16du:dateUtc="2024-08-16T03:19:00Z">
            <w:rPr>
              <w:rStyle w:val="normaltextrun"/>
              <w:rFonts w:ascii="Sennheiser Office" w:hAnsi="Sennheiser Office" w:cs="Segoe UI"/>
              <w:sz w:val="20"/>
              <w:szCs w:val="20"/>
              <w:lang w:val="en-US"/>
            </w:rPr>
          </w:rPrChange>
        </w:rPr>
        <w:t xml:space="preserve">, and </w:t>
      </w:r>
      <w:r w:rsidR="1D679727" w:rsidRPr="00D437E4">
        <w:rPr>
          <w:rStyle w:val="normaltextrun"/>
          <w:rFonts w:ascii="Calibri" w:hAnsi="Calibri" w:cs="Calibri"/>
          <w:sz w:val="22"/>
          <w:szCs w:val="22"/>
          <w:lang w:val="en-AU"/>
          <w:rPrChange w:id="658" w:author="Ellen O'Dwyer" w:date="2024-08-16T13:19:00Z" w16du:dateUtc="2024-08-16T03:19:00Z">
            <w:rPr>
              <w:rStyle w:val="normaltextrun"/>
              <w:rFonts w:ascii="Sennheiser Office" w:hAnsi="Sennheiser Office" w:cs="Segoe UI"/>
              <w:sz w:val="20"/>
              <w:szCs w:val="20"/>
              <w:lang w:val="en-US"/>
            </w:rPr>
          </w:rPrChange>
        </w:rPr>
        <w:t>M</w:t>
      </w:r>
      <w:r w:rsidR="10192B91" w:rsidRPr="00D437E4">
        <w:rPr>
          <w:rStyle w:val="normaltextrun"/>
          <w:rFonts w:ascii="Calibri" w:hAnsi="Calibri" w:cs="Calibri"/>
          <w:sz w:val="22"/>
          <w:szCs w:val="22"/>
          <w:lang w:val="en-AU"/>
          <w:rPrChange w:id="659" w:author="Ellen O'Dwyer" w:date="2024-08-16T13:19:00Z" w16du:dateUtc="2024-08-16T03:19:00Z">
            <w:rPr>
              <w:rStyle w:val="normaltextrun"/>
              <w:rFonts w:ascii="Sennheiser Office" w:hAnsi="Sennheiser Office" w:cs="Segoe UI"/>
              <w:sz w:val="20"/>
              <w:szCs w:val="20"/>
              <w:lang w:val="en-US"/>
            </w:rPr>
          </w:rPrChange>
        </w:rPr>
        <w:t xml:space="preserve">etallic </w:t>
      </w:r>
      <w:r w:rsidR="1CEC197A" w:rsidRPr="00D437E4">
        <w:rPr>
          <w:rStyle w:val="normaltextrun"/>
          <w:rFonts w:ascii="Calibri" w:hAnsi="Calibri" w:cs="Calibri"/>
          <w:sz w:val="22"/>
          <w:szCs w:val="22"/>
          <w:lang w:val="en-AU"/>
          <w:rPrChange w:id="660" w:author="Ellen O'Dwyer" w:date="2024-08-16T13:19:00Z" w16du:dateUtc="2024-08-16T03:19:00Z">
            <w:rPr>
              <w:rStyle w:val="normaltextrun"/>
              <w:rFonts w:ascii="Sennheiser Office" w:hAnsi="Sennheiser Office" w:cs="Segoe UI"/>
              <w:sz w:val="20"/>
              <w:szCs w:val="20"/>
              <w:lang w:val="en-US"/>
            </w:rPr>
          </w:rPrChange>
        </w:rPr>
        <w:t>Gr</w:t>
      </w:r>
      <w:r w:rsidR="10192B91" w:rsidRPr="00D437E4">
        <w:rPr>
          <w:rStyle w:val="normaltextrun"/>
          <w:rFonts w:ascii="Calibri" w:hAnsi="Calibri" w:cs="Calibri"/>
          <w:sz w:val="22"/>
          <w:szCs w:val="22"/>
          <w:lang w:val="en-AU"/>
          <w:rPrChange w:id="661" w:author="Ellen O'Dwyer" w:date="2024-08-16T13:19:00Z" w16du:dateUtc="2024-08-16T03:19:00Z">
            <w:rPr>
              <w:rStyle w:val="normaltextrun"/>
              <w:rFonts w:ascii="Sennheiser Office" w:hAnsi="Sennheiser Office" w:cs="Segoe UI"/>
              <w:sz w:val="20"/>
              <w:szCs w:val="20"/>
              <w:lang w:val="en-US"/>
            </w:rPr>
          </w:rPrChange>
        </w:rPr>
        <w:t>aphite.</w:t>
      </w:r>
    </w:p>
    <w:p w14:paraId="183261A9" w14:textId="1DA67A0D" w:rsidR="5DCA8D80" w:rsidRPr="00D437E4" w:rsidRDefault="5DCA8D80" w:rsidP="5DCA8D80">
      <w:pPr>
        <w:spacing w:after="0" w:line="360" w:lineRule="auto"/>
        <w:rPr>
          <w:rFonts w:ascii="Calibri" w:eastAsia="Sennheiser Office" w:hAnsi="Calibri" w:cs="Calibri"/>
          <w:b/>
          <w:bCs/>
          <w:color w:val="000000" w:themeColor="text1"/>
          <w:rPrChange w:id="662" w:author="Ellen O'Dwyer" w:date="2024-08-16T13:19:00Z" w16du:dateUtc="2024-08-16T03:19:00Z">
            <w:rPr>
              <w:rFonts w:ascii="Sennheiser Office" w:eastAsia="Sennheiser Office" w:hAnsi="Sennheiser Office" w:cs="Sennheiser Office"/>
              <w:b/>
              <w:bCs/>
              <w:color w:val="000000" w:themeColor="text1"/>
              <w:sz w:val="19"/>
              <w:szCs w:val="19"/>
            </w:rPr>
          </w:rPrChange>
        </w:rPr>
      </w:pPr>
    </w:p>
    <w:p w14:paraId="71BE4254" w14:textId="11C47B5C" w:rsidR="04019ED9" w:rsidRPr="00D437E4" w:rsidRDefault="04019ED9" w:rsidP="5DCA8D80">
      <w:pPr>
        <w:spacing w:after="0" w:line="240" w:lineRule="auto"/>
        <w:rPr>
          <w:rFonts w:ascii="Calibri" w:eastAsia="Sennheiser Office" w:hAnsi="Calibri" w:cs="Calibri"/>
          <w:b/>
          <w:bCs/>
          <w:color w:val="000000" w:themeColor="text1"/>
          <w:rPrChange w:id="663" w:author="Ellen O'Dwyer" w:date="2024-08-16T13:19:00Z" w16du:dateUtc="2024-08-16T03:19:00Z">
            <w:rPr>
              <w:rFonts w:ascii="Sennheiser Office" w:eastAsia="Sennheiser Office" w:hAnsi="Sennheiser Office" w:cs="Sennheiser Office"/>
              <w:b/>
              <w:bCs/>
              <w:color w:val="000000" w:themeColor="text1"/>
              <w:sz w:val="18"/>
              <w:szCs w:val="18"/>
            </w:rPr>
          </w:rPrChange>
        </w:rPr>
      </w:pPr>
      <w:r w:rsidRPr="00D437E4">
        <w:rPr>
          <w:rStyle w:val="normaltextrun"/>
          <w:rFonts w:ascii="Calibri" w:eastAsia="Sennheiser Office" w:hAnsi="Calibri" w:cs="Calibri"/>
          <w:b/>
          <w:bCs/>
          <w:color w:val="000000" w:themeColor="text1"/>
          <w:rPrChange w:id="664" w:author="Ellen O'Dwyer" w:date="2024-08-16T13:19:00Z" w16du:dateUtc="2024-08-16T03:19:00Z">
            <w:rPr>
              <w:rStyle w:val="normaltextrun"/>
              <w:rFonts w:ascii="Sennheiser Office" w:eastAsia="Sennheiser Office" w:hAnsi="Sennheiser Office" w:cs="Sennheiser Office"/>
              <w:b/>
              <w:bCs/>
              <w:color w:val="000000" w:themeColor="text1"/>
              <w:sz w:val="18"/>
              <w:szCs w:val="18"/>
            </w:rPr>
          </w:rPrChange>
        </w:rPr>
        <w:t>About the Sennheiser</w:t>
      </w:r>
      <w:r w:rsidRPr="00D437E4">
        <w:rPr>
          <w:rStyle w:val="eop"/>
          <w:rFonts w:ascii="Calibri" w:eastAsia="Sennheiser Office" w:hAnsi="Calibri" w:cs="Calibri"/>
          <w:b/>
          <w:bCs/>
          <w:color w:val="000000" w:themeColor="text1"/>
          <w:rPrChange w:id="665" w:author="Ellen O'Dwyer" w:date="2024-08-16T13:19:00Z" w16du:dateUtc="2024-08-16T03:19:00Z">
            <w:rPr>
              <w:rStyle w:val="eop"/>
              <w:rFonts w:ascii="Sennheiser Office" w:eastAsia="Sennheiser Office" w:hAnsi="Sennheiser Office" w:cs="Sennheiser Office"/>
              <w:b/>
              <w:bCs/>
              <w:color w:val="000000" w:themeColor="text1"/>
              <w:sz w:val="18"/>
              <w:szCs w:val="18"/>
            </w:rPr>
          </w:rPrChange>
        </w:rPr>
        <w:t> brand</w:t>
      </w:r>
    </w:p>
    <w:p w14:paraId="3165D017" w14:textId="4152BD3F" w:rsidR="04019ED9" w:rsidRPr="00D437E4" w:rsidRDefault="04019ED9" w:rsidP="5DCA8D80">
      <w:pPr>
        <w:spacing w:after="0" w:line="240" w:lineRule="auto"/>
        <w:rPr>
          <w:rFonts w:ascii="Calibri" w:eastAsia="Sennheiser Office" w:hAnsi="Calibri" w:cs="Calibri"/>
          <w:color w:val="000000" w:themeColor="text1"/>
          <w:rPrChange w:id="666" w:author="Ellen O'Dwyer" w:date="2024-08-16T13:19:00Z" w16du:dateUtc="2024-08-16T03:19:00Z">
            <w:rPr>
              <w:rFonts w:ascii="Sennheiser Office" w:eastAsia="Sennheiser Office" w:hAnsi="Sennheiser Office" w:cs="Sennheiser Office"/>
              <w:color w:val="000000" w:themeColor="text1"/>
              <w:sz w:val="18"/>
              <w:szCs w:val="18"/>
            </w:rPr>
          </w:rPrChange>
        </w:rPr>
      </w:pPr>
      <w:r w:rsidRPr="00D437E4">
        <w:rPr>
          <w:rStyle w:val="normaltextrun"/>
          <w:rFonts w:ascii="Calibri" w:eastAsia="Sennheiser Office" w:hAnsi="Calibri" w:cs="Calibri"/>
          <w:color w:val="000000" w:themeColor="text1"/>
          <w:rPrChange w:id="667" w:author="Ellen O'Dwyer" w:date="2024-08-16T13:19:00Z" w16du:dateUtc="2024-08-16T03:19:00Z">
            <w:rPr>
              <w:rStyle w:val="normaltextrun"/>
              <w:rFonts w:ascii="Sennheiser Office" w:eastAsia="Sennheiser Office" w:hAnsi="Sennheiser Office" w:cs="Sennheiser Office"/>
              <w:color w:val="000000" w:themeColor="text1"/>
              <w:sz w:val="18"/>
              <w:szCs w:val="18"/>
            </w:rPr>
          </w:rPrChange>
        </w:rPr>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became part of the </w:t>
      </w:r>
      <w:proofErr w:type="spellStart"/>
      <w:r w:rsidRPr="00D437E4">
        <w:rPr>
          <w:rStyle w:val="normaltextrun"/>
          <w:rFonts w:ascii="Calibri" w:eastAsia="Sennheiser Office" w:hAnsi="Calibri" w:cs="Calibri"/>
          <w:color w:val="000000" w:themeColor="text1"/>
          <w:rPrChange w:id="668" w:author="Ellen O'Dwyer" w:date="2024-08-16T13:19:00Z" w16du:dateUtc="2024-08-16T03:19:00Z">
            <w:rPr>
              <w:rStyle w:val="normaltextrun"/>
              <w:rFonts w:ascii="Sennheiser Office" w:eastAsia="Sennheiser Office" w:hAnsi="Sennheiser Office" w:cs="Sennheiser Office"/>
              <w:color w:val="000000" w:themeColor="text1"/>
              <w:sz w:val="18"/>
              <w:szCs w:val="18"/>
            </w:rPr>
          </w:rPrChange>
        </w:rPr>
        <w:t>Sonova</w:t>
      </w:r>
      <w:proofErr w:type="spellEnd"/>
      <w:r w:rsidRPr="00D437E4">
        <w:rPr>
          <w:rStyle w:val="normaltextrun"/>
          <w:rFonts w:ascii="Calibri" w:eastAsia="Sennheiser Office" w:hAnsi="Calibri" w:cs="Calibri"/>
          <w:color w:val="000000" w:themeColor="text1"/>
          <w:rPrChange w:id="669" w:author="Ellen O'Dwyer" w:date="2024-08-16T13:19:00Z" w16du:dateUtc="2024-08-16T03:19:00Z">
            <w:rPr>
              <w:rStyle w:val="normaltextrun"/>
              <w:rFonts w:ascii="Sennheiser Office" w:eastAsia="Sennheiser Office" w:hAnsi="Sennheiser Office" w:cs="Sennheiser Office"/>
              <w:color w:val="000000" w:themeColor="text1"/>
              <w:sz w:val="18"/>
              <w:szCs w:val="18"/>
            </w:rPr>
          </w:rPrChange>
        </w:rPr>
        <w:t xml:space="preserve"> Holding AG group of companies in 2022, who have licensed the Sennheiser trademark for this purpose.   </w:t>
      </w:r>
    </w:p>
    <w:p w14:paraId="768F93AA" w14:textId="39B390C3" w:rsidR="04019ED9" w:rsidRPr="00D437E4" w:rsidRDefault="04019ED9" w:rsidP="5DCA8D80">
      <w:pPr>
        <w:spacing w:after="0" w:line="240" w:lineRule="auto"/>
        <w:rPr>
          <w:rFonts w:ascii="Calibri" w:eastAsia="Sennheiser Office" w:hAnsi="Calibri" w:cs="Calibri"/>
          <w:i/>
          <w:iCs/>
          <w:color w:val="000000" w:themeColor="text1"/>
          <w:rPrChange w:id="670" w:author="Ellen O'Dwyer" w:date="2024-08-16T13:19:00Z" w16du:dateUtc="2024-08-16T03:19:00Z">
            <w:rPr>
              <w:rFonts w:ascii="Sennheiser Office" w:eastAsia="Sennheiser Office" w:hAnsi="Sennheiser Office" w:cs="Sennheiser Office"/>
              <w:i/>
              <w:iCs/>
              <w:color w:val="000000" w:themeColor="text1"/>
              <w:sz w:val="18"/>
              <w:szCs w:val="18"/>
            </w:rPr>
          </w:rPrChange>
        </w:rPr>
      </w:pPr>
      <w:r w:rsidRPr="00D437E4">
        <w:rPr>
          <w:rStyle w:val="eop"/>
          <w:rFonts w:ascii="Calibri" w:eastAsia="Sennheiser Office" w:hAnsi="Calibri" w:cs="Calibri"/>
          <w:i/>
          <w:iCs/>
          <w:color w:val="000000" w:themeColor="text1"/>
          <w:rPrChange w:id="671" w:author="Ellen O'Dwyer" w:date="2024-08-16T13:19:00Z" w16du:dateUtc="2024-08-16T03:19:00Z">
            <w:rPr>
              <w:rStyle w:val="eop"/>
              <w:rFonts w:ascii="Sennheiser Office" w:eastAsia="Sennheiser Office" w:hAnsi="Sennheiser Office" w:cs="Sennheiser Office"/>
              <w:i/>
              <w:iCs/>
              <w:color w:val="000000" w:themeColor="text1"/>
              <w:sz w:val="18"/>
              <w:szCs w:val="18"/>
            </w:rPr>
          </w:rPrChange>
        </w:rPr>
        <w:t> </w:t>
      </w:r>
    </w:p>
    <w:p w14:paraId="406104ED" w14:textId="0D4237E4" w:rsidR="04019ED9" w:rsidRPr="00D437E4" w:rsidRDefault="00000000" w:rsidP="5DCA8D80">
      <w:pPr>
        <w:spacing w:after="0" w:line="240" w:lineRule="auto"/>
        <w:rPr>
          <w:rFonts w:ascii="Calibri" w:eastAsia="Sennheiser Office" w:hAnsi="Calibri" w:cs="Calibri"/>
          <w:i/>
          <w:iCs/>
          <w:color w:val="4472C4" w:themeColor="accent1"/>
          <w:rPrChange w:id="672" w:author="Ellen O'Dwyer" w:date="2024-08-16T13:19:00Z" w16du:dateUtc="2024-08-16T03:19:00Z">
            <w:rPr>
              <w:rFonts w:ascii="Sennheiser Office" w:eastAsia="Sennheiser Office" w:hAnsi="Sennheiser Office" w:cs="Sennheiser Office"/>
              <w:i/>
              <w:iCs/>
              <w:color w:val="4472C4" w:themeColor="accent1"/>
              <w:sz w:val="18"/>
              <w:szCs w:val="18"/>
            </w:rPr>
          </w:rPrChange>
        </w:rPr>
      </w:pPr>
      <w:r w:rsidRPr="00D437E4">
        <w:rPr>
          <w:rFonts w:ascii="Calibri" w:hAnsi="Calibri" w:cs="Calibri"/>
          <w:rPrChange w:id="673" w:author="Ellen O'Dwyer" w:date="2024-08-16T13:19:00Z" w16du:dateUtc="2024-08-16T03:19:00Z">
            <w:rPr/>
          </w:rPrChange>
        </w:rPr>
        <w:fldChar w:fldCharType="begin"/>
      </w:r>
      <w:r w:rsidRPr="00D437E4">
        <w:rPr>
          <w:rFonts w:ascii="Calibri" w:hAnsi="Calibri" w:cs="Calibri"/>
          <w:rPrChange w:id="674" w:author="Ellen O'Dwyer" w:date="2024-08-16T13:19:00Z" w16du:dateUtc="2024-08-16T03:19:00Z">
            <w:rPr/>
          </w:rPrChange>
        </w:rPr>
        <w:instrText>HYPERLINK "http://www.sennheiser.com/" \h</w:instrText>
      </w:r>
      <w:r w:rsidRPr="00D437E4">
        <w:rPr>
          <w:rFonts w:ascii="Calibri" w:hAnsi="Calibri" w:cs="Calibri"/>
          <w:rPrChange w:id="675" w:author="Ellen O'Dwyer" w:date="2024-08-16T13:19:00Z" w16du:dateUtc="2024-08-16T03:19:00Z">
            <w:rPr/>
          </w:rPrChange>
        </w:rPr>
      </w:r>
      <w:r w:rsidRPr="00D437E4">
        <w:rPr>
          <w:rFonts w:ascii="Calibri" w:hAnsi="Calibri" w:cs="Calibri"/>
          <w:rPrChange w:id="676" w:author="Ellen O'Dwyer" w:date="2024-08-16T13:19:00Z" w16du:dateUtc="2024-08-16T03:19:00Z">
            <w:rPr/>
          </w:rPrChange>
        </w:rPr>
        <w:fldChar w:fldCharType="separate"/>
      </w:r>
      <w:r w:rsidR="04019ED9" w:rsidRPr="00D437E4">
        <w:rPr>
          <w:rStyle w:val="Hyperlink"/>
          <w:rFonts w:ascii="Calibri" w:eastAsia="Sennheiser Office" w:hAnsi="Calibri" w:cs="Calibri"/>
          <w:i/>
          <w:iCs/>
          <w:color w:val="4472C4" w:themeColor="accent1"/>
          <w:u w:val="none"/>
          <w:rPrChange w:id="677" w:author="Ellen O'Dwyer" w:date="2024-08-16T13:19:00Z" w16du:dateUtc="2024-08-16T03:19:00Z">
            <w:rPr>
              <w:rStyle w:val="Hyperlink"/>
              <w:rFonts w:ascii="Sennheiser Office" w:eastAsia="Sennheiser Office" w:hAnsi="Sennheiser Office" w:cs="Sennheiser Office"/>
              <w:i/>
              <w:iCs/>
              <w:color w:val="4472C4" w:themeColor="accent1"/>
              <w:sz w:val="18"/>
              <w:szCs w:val="18"/>
              <w:u w:val="none"/>
            </w:rPr>
          </w:rPrChange>
        </w:rPr>
        <w:t>www.sennheiser.com</w:t>
      </w:r>
      <w:r w:rsidRPr="00D437E4">
        <w:rPr>
          <w:rStyle w:val="Hyperlink"/>
          <w:rFonts w:ascii="Calibri" w:eastAsia="Sennheiser Office" w:hAnsi="Calibri" w:cs="Calibri"/>
          <w:i/>
          <w:iCs/>
          <w:color w:val="4472C4" w:themeColor="accent1"/>
          <w:u w:val="none"/>
          <w:rPrChange w:id="678" w:author="Ellen O'Dwyer" w:date="2024-08-16T13:19:00Z" w16du:dateUtc="2024-08-16T03:19:00Z">
            <w:rPr>
              <w:rStyle w:val="Hyperlink"/>
              <w:rFonts w:ascii="Sennheiser Office" w:eastAsia="Sennheiser Office" w:hAnsi="Sennheiser Office" w:cs="Sennheiser Office"/>
              <w:i/>
              <w:iCs/>
              <w:color w:val="4472C4" w:themeColor="accent1"/>
              <w:sz w:val="18"/>
              <w:szCs w:val="18"/>
              <w:u w:val="none"/>
            </w:rPr>
          </w:rPrChange>
        </w:rPr>
        <w:fldChar w:fldCharType="end"/>
      </w:r>
    </w:p>
    <w:p w14:paraId="41281D53" w14:textId="20DFE10E" w:rsidR="04019ED9" w:rsidRDefault="00000000" w:rsidP="5DCA8D80">
      <w:pPr>
        <w:spacing w:after="0" w:line="240" w:lineRule="auto"/>
        <w:rPr>
          <w:ins w:id="679" w:author="Ellen O'Dwyer" w:date="2024-08-16T13:22:00Z" w16du:dateUtc="2024-08-16T03:22:00Z"/>
          <w:rStyle w:val="Hyperlink"/>
          <w:rFonts w:ascii="Calibri" w:eastAsia="Sennheiser Office" w:hAnsi="Calibri" w:cs="Calibri"/>
          <w:i/>
          <w:iCs/>
        </w:rPr>
      </w:pPr>
      <w:r w:rsidRPr="00D437E4">
        <w:rPr>
          <w:rFonts w:ascii="Calibri" w:hAnsi="Calibri" w:cs="Calibri"/>
          <w:rPrChange w:id="680" w:author="Ellen O'Dwyer" w:date="2024-08-16T13:19:00Z" w16du:dateUtc="2024-08-16T03:19:00Z">
            <w:rPr/>
          </w:rPrChange>
        </w:rPr>
        <w:fldChar w:fldCharType="begin"/>
      </w:r>
      <w:r w:rsidRPr="00D437E4">
        <w:rPr>
          <w:rFonts w:ascii="Calibri" w:hAnsi="Calibri" w:cs="Calibri"/>
          <w:rPrChange w:id="681" w:author="Ellen O'Dwyer" w:date="2024-08-16T13:19:00Z" w16du:dateUtc="2024-08-16T03:19:00Z">
            <w:rPr/>
          </w:rPrChange>
        </w:rPr>
        <w:instrText>HYPERLINK \h</w:instrText>
      </w:r>
      <w:r w:rsidRPr="00D437E4">
        <w:rPr>
          <w:rFonts w:ascii="Calibri" w:hAnsi="Calibri" w:cs="Calibri"/>
          <w:rPrChange w:id="682" w:author="Ellen O'Dwyer" w:date="2024-08-16T13:19:00Z" w16du:dateUtc="2024-08-16T03:19:00Z">
            <w:rPr/>
          </w:rPrChange>
        </w:rPr>
      </w:r>
      <w:r w:rsidRPr="00D437E4">
        <w:rPr>
          <w:rFonts w:ascii="Calibri" w:hAnsi="Calibri" w:cs="Calibri"/>
          <w:rPrChange w:id="683" w:author="Ellen O'Dwyer" w:date="2024-08-16T13:19:00Z" w16du:dateUtc="2024-08-16T03:19:00Z">
            <w:rPr/>
          </w:rPrChange>
        </w:rPr>
        <w:fldChar w:fldCharType="separate"/>
      </w:r>
      <w:r w:rsidR="04019ED9" w:rsidRPr="00D437E4">
        <w:rPr>
          <w:rStyle w:val="Hyperlink"/>
          <w:rFonts w:ascii="Calibri" w:eastAsia="Sennheiser Office" w:hAnsi="Calibri" w:cs="Calibri"/>
          <w:i/>
          <w:iCs/>
          <w:rPrChange w:id="684" w:author="Ellen O'Dwyer" w:date="2024-08-16T13:19:00Z" w16du:dateUtc="2024-08-16T03:19:00Z">
            <w:rPr>
              <w:rStyle w:val="Hyperlink"/>
              <w:rFonts w:ascii="Sennheiser Office" w:eastAsia="Sennheiser Office" w:hAnsi="Sennheiser Office" w:cs="Sennheiser Office"/>
              <w:i/>
              <w:iCs/>
              <w:sz w:val="18"/>
              <w:szCs w:val="18"/>
            </w:rPr>
          </w:rPrChange>
        </w:rPr>
        <w:t>www.sennheiser-hearing.com</w:t>
      </w:r>
      <w:r w:rsidRPr="00D437E4">
        <w:rPr>
          <w:rStyle w:val="Hyperlink"/>
          <w:rFonts w:ascii="Calibri" w:eastAsia="Sennheiser Office" w:hAnsi="Calibri" w:cs="Calibri"/>
          <w:i/>
          <w:iCs/>
          <w:rPrChange w:id="685" w:author="Ellen O'Dwyer" w:date="2024-08-16T13:19:00Z" w16du:dateUtc="2024-08-16T03:19:00Z">
            <w:rPr>
              <w:rStyle w:val="Hyperlink"/>
              <w:rFonts w:ascii="Sennheiser Office" w:eastAsia="Sennheiser Office" w:hAnsi="Sennheiser Office" w:cs="Sennheiser Office"/>
              <w:i/>
              <w:iCs/>
              <w:sz w:val="18"/>
              <w:szCs w:val="18"/>
            </w:rPr>
          </w:rPrChange>
        </w:rPr>
        <w:fldChar w:fldCharType="end"/>
      </w:r>
    </w:p>
    <w:p w14:paraId="397D3C2A" w14:textId="77777777" w:rsidR="00D437E4" w:rsidRDefault="00D437E4" w:rsidP="5DCA8D80">
      <w:pPr>
        <w:spacing w:after="0" w:line="240" w:lineRule="auto"/>
        <w:rPr>
          <w:ins w:id="686" w:author="Ellen O'Dwyer" w:date="2024-08-16T13:22:00Z" w16du:dateUtc="2024-08-16T03:22:00Z"/>
          <w:rStyle w:val="Hyperlink"/>
          <w:rFonts w:ascii="Calibri" w:eastAsia="Sennheiser Office" w:hAnsi="Calibri" w:cs="Calibri"/>
          <w:i/>
          <w:iCs/>
        </w:rPr>
      </w:pPr>
    </w:p>
    <w:p w14:paraId="4A97935B" w14:textId="77777777" w:rsidR="00D437E4" w:rsidRPr="00DB7501" w:rsidRDefault="00D437E4" w:rsidP="00D437E4">
      <w:pPr>
        <w:spacing w:after="0" w:line="240" w:lineRule="auto"/>
        <w:rPr>
          <w:ins w:id="687" w:author="Ellen O'Dwyer" w:date="2024-08-16T13:22:00Z" w16du:dateUtc="2024-08-16T03:22:00Z"/>
          <w:rFonts w:eastAsia="Sennheiser Office" w:cstheme="minorHAnsi"/>
          <w:b/>
          <w:bCs/>
          <w:sz w:val="20"/>
          <w:szCs w:val="20"/>
          <w:lang w:val="en-US"/>
        </w:rPr>
      </w:pPr>
      <w:ins w:id="688" w:author="Ellen O'Dwyer" w:date="2024-08-16T13:22:00Z" w16du:dateUtc="2024-08-16T03:22:00Z">
        <w:r w:rsidRPr="00DB7501">
          <w:rPr>
            <w:rFonts w:eastAsia="Sennheiser Office" w:cstheme="minorHAnsi"/>
            <w:b/>
            <w:bCs/>
            <w:sz w:val="20"/>
            <w:szCs w:val="20"/>
            <w:lang w:val="en-US"/>
          </w:rPr>
          <w:t>Press contact</w:t>
        </w:r>
      </w:ins>
    </w:p>
    <w:p w14:paraId="33FCF129" w14:textId="77777777" w:rsidR="00D437E4" w:rsidRPr="00DB7501" w:rsidRDefault="00D437E4" w:rsidP="00D437E4">
      <w:pPr>
        <w:spacing w:after="0" w:line="240" w:lineRule="auto"/>
        <w:rPr>
          <w:ins w:id="689" w:author="Ellen O'Dwyer" w:date="2024-08-16T13:22:00Z" w16du:dateUtc="2024-08-16T03:22:00Z"/>
          <w:rFonts w:eastAsia="Sennheiser Office" w:cstheme="minorHAnsi"/>
          <w:sz w:val="20"/>
          <w:szCs w:val="20"/>
          <w:lang w:val="en-US"/>
        </w:rPr>
      </w:pPr>
      <w:ins w:id="690" w:author="Ellen O'Dwyer" w:date="2024-08-16T13:22:00Z" w16du:dateUtc="2024-08-16T03:22:00Z">
        <w:r w:rsidRPr="00DB7501">
          <w:rPr>
            <w:rFonts w:eastAsia="Sennheiser Office" w:cstheme="minorHAnsi"/>
            <w:sz w:val="20"/>
            <w:szCs w:val="20"/>
            <w:lang w:val="en-US"/>
          </w:rPr>
          <w:t xml:space="preserve">PR and Influencers, </w:t>
        </w:r>
        <w:proofErr w:type="spellStart"/>
        <w:r w:rsidRPr="00DB7501">
          <w:rPr>
            <w:rFonts w:eastAsia="Sennheiser Office" w:cstheme="minorHAnsi"/>
            <w:sz w:val="20"/>
            <w:szCs w:val="20"/>
            <w:lang w:val="en-US"/>
          </w:rPr>
          <w:t>Sonova</w:t>
        </w:r>
        <w:proofErr w:type="spellEnd"/>
        <w:r w:rsidRPr="00DB7501">
          <w:rPr>
            <w:rFonts w:eastAsia="Sennheiser Office" w:cstheme="minorHAnsi"/>
            <w:sz w:val="20"/>
            <w:szCs w:val="20"/>
            <w:lang w:val="en-US"/>
          </w:rPr>
          <w:t xml:space="preserve"> Sennheiser </w:t>
        </w:r>
      </w:ins>
    </w:p>
    <w:p w14:paraId="09BC8957" w14:textId="77777777" w:rsidR="00D437E4" w:rsidRPr="00DB7501" w:rsidRDefault="00D437E4" w:rsidP="00D437E4">
      <w:pPr>
        <w:spacing w:after="0" w:line="240" w:lineRule="auto"/>
        <w:rPr>
          <w:ins w:id="691" w:author="Ellen O'Dwyer" w:date="2024-08-16T13:22:00Z" w16du:dateUtc="2024-08-16T03:22:00Z"/>
          <w:rFonts w:eastAsia="Sennheiser Office" w:cstheme="minorHAnsi"/>
          <w:sz w:val="20"/>
          <w:szCs w:val="20"/>
        </w:rPr>
      </w:pPr>
      <w:ins w:id="692" w:author="Ellen O'Dwyer" w:date="2024-08-16T13:22:00Z" w16du:dateUtc="2024-08-16T03:22:00Z">
        <w:r w:rsidRPr="00DB7501">
          <w:rPr>
            <w:rFonts w:eastAsia="Sennheiser Office" w:cstheme="minorHAnsi"/>
            <w:color w:val="0095D5"/>
            <w:sz w:val="20"/>
            <w:szCs w:val="20"/>
            <w:lang w:val="en-US"/>
          </w:rPr>
          <w:t>Vicky Chau</w:t>
        </w:r>
      </w:ins>
    </w:p>
    <w:p w14:paraId="20ED811C" w14:textId="77777777" w:rsidR="00D437E4" w:rsidRPr="00DB7501" w:rsidRDefault="00D437E4" w:rsidP="00D437E4">
      <w:pPr>
        <w:spacing w:after="0" w:line="240" w:lineRule="auto"/>
        <w:rPr>
          <w:ins w:id="693" w:author="Ellen O'Dwyer" w:date="2024-08-16T13:22:00Z" w16du:dateUtc="2024-08-16T03:22:00Z"/>
          <w:rFonts w:eastAsia="Sennheiser Office" w:cstheme="minorHAnsi"/>
          <w:sz w:val="20"/>
          <w:szCs w:val="20"/>
        </w:rPr>
      </w:pPr>
      <w:ins w:id="694" w:author="Ellen O'Dwyer" w:date="2024-08-16T13:22:00Z" w16du:dateUtc="2024-08-16T03:22:00Z">
        <w:r w:rsidRPr="00DB7501">
          <w:rPr>
            <w:rFonts w:eastAsia="Sennheiser Office" w:cstheme="minorHAnsi"/>
            <w:sz w:val="18"/>
            <w:lang w:val="en-GB"/>
          </w:rPr>
          <w:fldChar w:fldCharType="begin"/>
        </w:r>
        <w:r w:rsidRPr="00DB7501">
          <w:rPr>
            <w:rFonts w:eastAsia="Sennheiser Office" w:cstheme="minorHAnsi"/>
            <w:sz w:val="18"/>
            <w:lang w:val="en-GB"/>
          </w:rPr>
          <w:instrText>HYPERLINK "mailto:vicky.chau@sonova.com" \h</w:instrText>
        </w:r>
        <w:r w:rsidRPr="00DB7501">
          <w:rPr>
            <w:rFonts w:eastAsia="Sennheiser Office" w:cstheme="minorHAnsi"/>
            <w:sz w:val="18"/>
            <w:lang w:val="en-GB"/>
          </w:rPr>
        </w:r>
        <w:r w:rsidRPr="00DB7501">
          <w:rPr>
            <w:rFonts w:eastAsia="Sennheiser Office" w:cstheme="minorHAnsi"/>
            <w:sz w:val="18"/>
            <w:lang w:val="en-GB"/>
          </w:rPr>
          <w:fldChar w:fldCharType="separate"/>
        </w:r>
        <w:r w:rsidRPr="00DB7501">
          <w:rPr>
            <w:rFonts w:eastAsia="Sennheiser Office" w:cstheme="minorHAnsi"/>
            <w:color w:val="000000"/>
            <w:sz w:val="20"/>
            <w:szCs w:val="20"/>
            <w:u w:val="single"/>
          </w:rPr>
          <w:t>vicky.chau@sonova.com</w:t>
        </w:r>
        <w:r w:rsidRPr="00DB7501">
          <w:rPr>
            <w:rFonts w:eastAsia="Sennheiser Office" w:cstheme="minorHAnsi"/>
            <w:color w:val="000000"/>
            <w:sz w:val="20"/>
            <w:szCs w:val="20"/>
            <w:u w:val="single"/>
            <w:lang w:val="de-DE"/>
          </w:rPr>
          <w:fldChar w:fldCharType="end"/>
        </w:r>
        <w:r w:rsidRPr="00DB7501">
          <w:rPr>
            <w:rFonts w:eastAsia="Sennheiser Office" w:cstheme="minorHAnsi"/>
            <w:sz w:val="20"/>
            <w:szCs w:val="20"/>
          </w:rPr>
          <w:t xml:space="preserve"> </w:t>
        </w:r>
      </w:ins>
    </w:p>
    <w:p w14:paraId="0304AE99" w14:textId="77777777" w:rsidR="00D437E4" w:rsidRPr="00D437E4" w:rsidRDefault="00D437E4" w:rsidP="5DCA8D80">
      <w:pPr>
        <w:spacing w:after="0" w:line="240" w:lineRule="auto"/>
        <w:rPr>
          <w:rStyle w:val="Hyperlink"/>
          <w:rFonts w:ascii="Calibri" w:eastAsia="Sennheiser Office" w:hAnsi="Calibri" w:cs="Calibri"/>
          <w:i/>
          <w:iCs/>
          <w:rPrChange w:id="695" w:author="Ellen O'Dwyer" w:date="2024-08-16T13:19:00Z" w16du:dateUtc="2024-08-16T03:19:00Z">
            <w:rPr>
              <w:rStyle w:val="Hyperlink"/>
              <w:rFonts w:ascii="Sennheiser Office" w:eastAsia="Sennheiser Office" w:hAnsi="Sennheiser Office" w:cs="Sennheiser Office"/>
              <w:i/>
              <w:iCs/>
              <w:sz w:val="18"/>
              <w:szCs w:val="18"/>
            </w:rPr>
          </w:rPrChange>
        </w:rPr>
      </w:pPr>
    </w:p>
    <w:p w14:paraId="30823313" w14:textId="79F222DC" w:rsidR="00255684" w:rsidRPr="00D437E4" w:rsidDel="00D437E4" w:rsidRDefault="00255684" w:rsidP="5DCA8D80">
      <w:pPr>
        <w:spacing w:after="0" w:line="240" w:lineRule="auto"/>
        <w:rPr>
          <w:del w:id="696" w:author="Ellen O'Dwyer" w:date="2024-08-16T13:22:00Z" w16du:dateUtc="2024-08-16T03:22:00Z"/>
          <w:rStyle w:val="Hyperlink"/>
          <w:rFonts w:ascii="Calibri" w:eastAsia="Sennheiser Office" w:hAnsi="Calibri" w:cs="Calibri"/>
          <w:i/>
          <w:iCs/>
          <w:rPrChange w:id="697" w:author="Ellen O'Dwyer" w:date="2024-08-16T13:19:00Z" w16du:dateUtc="2024-08-16T03:19:00Z">
            <w:rPr>
              <w:del w:id="698" w:author="Ellen O'Dwyer" w:date="2024-08-16T13:22:00Z" w16du:dateUtc="2024-08-16T03:22:00Z"/>
              <w:rStyle w:val="Hyperlink"/>
              <w:rFonts w:ascii="Sennheiser Office" w:eastAsia="Sennheiser Office" w:hAnsi="Sennheiser Office" w:cs="Sennheiser Office"/>
              <w:i/>
              <w:iCs/>
              <w:sz w:val="18"/>
              <w:szCs w:val="18"/>
            </w:rPr>
          </w:rPrChange>
        </w:rPr>
      </w:pPr>
    </w:p>
    <w:p w14:paraId="04CB7AFD" w14:textId="59305AAB" w:rsidR="00255684" w:rsidRPr="00D437E4" w:rsidDel="00D437E4" w:rsidRDefault="00255684" w:rsidP="5DCA8D80">
      <w:pPr>
        <w:spacing w:after="0" w:line="240" w:lineRule="auto"/>
        <w:rPr>
          <w:del w:id="699" w:author="Ellen O'Dwyer" w:date="2024-08-16T13:22:00Z" w16du:dateUtc="2024-08-16T03:22:00Z"/>
          <w:rFonts w:ascii="Calibri" w:hAnsi="Calibri" w:cs="Calibri"/>
          <w:b/>
          <w:bCs/>
          <w:rPrChange w:id="700" w:author="Ellen O'Dwyer" w:date="2024-08-16T13:19:00Z" w16du:dateUtc="2024-08-16T03:19:00Z">
            <w:rPr>
              <w:del w:id="701" w:author="Ellen O'Dwyer" w:date="2024-08-16T13:22:00Z" w16du:dateUtc="2024-08-16T03:22:00Z"/>
              <w:rFonts w:ascii="Sennheiser Office" w:hAnsi="Sennheiser Office"/>
              <w:b/>
              <w:bCs/>
              <w:sz w:val="20"/>
              <w:szCs w:val="20"/>
            </w:rPr>
          </w:rPrChange>
        </w:rPr>
      </w:pPr>
    </w:p>
    <w:p w14:paraId="1DE1ECC9" w14:textId="77777777" w:rsidR="00486357" w:rsidRPr="00D437E4" w:rsidDel="005C51BA" w:rsidRDefault="00486357" w:rsidP="5DCA8D80">
      <w:pPr>
        <w:spacing w:after="0" w:line="240" w:lineRule="auto"/>
        <w:rPr>
          <w:del w:id="702" w:author="Ellen O'Dwyer" w:date="2024-08-16T12:51:00Z" w16du:dateUtc="2024-08-16T02:51:00Z"/>
          <w:rFonts w:ascii="Calibri" w:hAnsi="Calibri" w:cs="Calibri"/>
          <w:b/>
          <w:bCs/>
          <w:rPrChange w:id="703" w:author="Ellen O'Dwyer" w:date="2024-08-16T13:19:00Z" w16du:dateUtc="2024-08-16T03:19:00Z">
            <w:rPr>
              <w:del w:id="704" w:author="Ellen O'Dwyer" w:date="2024-08-16T12:51:00Z" w16du:dateUtc="2024-08-16T02:51:00Z"/>
              <w:rFonts w:ascii="Sennheiser Office" w:hAnsi="Sennheiser Office"/>
              <w:b/>
              <w:bCs/>
              <w:sz w:val="20"/>
              <w:szCs w:val="20"/>
            </w:rPr>
          </w:rPrChange>
        </w:rPr>
      </w:pPr>
    </w:p>
    <w:p w14:paraId="05AFB4B5" w14:textId="72CB816E" w:rsidR="00D437E4" w:rsidRPr="00D437E4" w:rsidRDefault="00486357" w:rsidP="00D437E4">
      <w:pPr>
        <w:spacing w:after="0" w:line="240" w:lineRule="auto"/>
        <w:rPr>
          <w:ins w:id="705" w:author="Ellen O'Dwyer" w:date="2024-08-16T13:21:00Z" w16du:dateUtc="2024-08-16T03:21:00Z"/>
          <w:rFonts w:ascii="Sennheiser Office" w:eastAsia="MS Mincho" w:hAnsi="Sennheiser Office" w:cs="Times New Roman" w:hint="eastAsia"/>
          <w:sz w:val="20"/>
          <w:szCs w:val="20"/>
          <w:lang w:val="en-US" w:eastAsia="de-DE"/>
        </w:rPr>
        <w:sectPr w:rsidR="00D437E4" w:rsidRPr="00D437E4" w:rsidSect="00D437E4">
          <w:headerReference w:type="default" r:id="rId18"/>
          <w:footerReference w:type="default" r:id="rId19"/>
          <w:headerReference w:type="first" r:id="rId20"/>
          <w:footerReference w:type="first" r:id="rId21"/>
          <w:pgSz w:w="11906" w:h="16838" w:code="9"/>
          <w:pgMar w:top="2756" w:right="1826" w:bottom="720" w:left="1418" w:header="1985" w:footer="1072" w:gutter="0"/>
          <w:cols w:space="708"/>
          <w:titlePg/>
          <w:docGrid w:linePitch="360"/>
        </w:sectPr>
        <w:pPrChange w:id="706" w:author="Ellen O'Dwyer" w:date="2024-08-16T13:22:00Z" w16du:dateUtc="2024-08-16T03:22:00Z">
          <w:pPr>
            <w:spacing w:after="0" w:line="240" w:lineRule="atLeast"/>
          </w:pPr>
        </w:pPrChange>
      </w:pPr>
      <w:del w:id="707" w:author="Ellen O'Dwyer" w:date="2024-08-16T13:21:00Z" w16du:dateUtc="2024-08-16T03:21:00Z">
        <w:r w:rsidRPr="00D437E4" w:rsidDel="00D437E4">
          <w:rPr>
            <w:rFonts w:ascii="Calibri" w:hAnsi="Calibri" w:cs="Calibri"/>
            <w:b/>
            <w:bCs/>
            <w:rPrChange w:id="708" w:author="Ellen O'Dwyer" w:date="2024-08-16T13:19:00Z" w16du:dateUtc="2024-08-16T03:19:00Z">
              <w:rPr>
                <w:rFonts w:ascii="Sennheiser Office" w:hAnsi="Sennheiser Office"/>
                <w:b/>
                <w:bCs/>
                <w:sz w:val="20"/>
                <w:szCs w:val="20"/>
              </w:rPr>
            </w:rPrChange>
          </w:rPr>
          <w:delText>Press contact</w:delText>
        </w:r>
        <w:r w:rsidRPr="00D437E4" w:rsidDel="00D437E4">
          <w:rPr>
            <w:rFonts w:ascii="Calibri" w:hAnsi="Calibri" w:cs="Calibri"/>
            <w:b/>
            <w:bCs/>
            <w:rPrChange w:id="709" w:author="Ellen O'Dwyer" w:date="2024-08-16T13:19:00Z" w16du:dateUtc="2024-08-16T03:19:00Z">
              <w:rPr>
                <w:rFonts w:ascii="Sennheiser Office" w:hAnsi="Sennheiser Office"/>
                <w:b/>
                <w:bCs/>
                <w:sz w:val="20"/>
                <w:szCs w:val="20"/>
              </w:rPr>
            </w:rPrChange>
          </w:rPr>
          <w:br/>
        </w:r>
      </w:del>
    </w:p>
    <w:p w14:paraId="52889F14" w14:textId="699E3810" w:rsidR="00486357" w:rsidRPr="00D437E4" w:rsidRDefault="00486357" w:rsidP="00486357">
      <w:pPr>
        <w:spacing w:line="240" w:lineRule="auto"/>
        <w:rPr>
          <w:rFonts w:ascii="Calibri" w:hAnsi="Calibri" w:cs="Calibri"/>
          <w:b/>
          <w:bCs/>
          <w:rPrChange w:id="710" w:author="Ellen O'Dwyer" w:date="2024-08-16T13:19:00Z" w16du:dateUtc="2024-08-16T03:19:00Z">
            <w:rPr>
              <w:rFonts w:ascii="Sennheiser Office" w:hAnsi="Sennheiser Office"/>
              <w:b/>
              <w:bCs/>
              <w:sz w:val="20"/>
              <w:szCs w:val="20"/>
            </w:rPr>
          </w:rPrChange>
        </w:rPr>
      </w:pPr>
      <w:del w:id="711" w:author="Ellen O'Dwyer" w:date="2024-08-16T13:21:00Z" w16du:dateUtc="2024-08-16T03:21:00Z">
        <w:r w:rsidRPr="00D437E4" w:rsidDel="00D437E4">
          <w:rPr>
            <w:rFonts w:ascii="Calibri" w:hAnsi="Calibri" w:cs="Calibri"/>
            <w:rPrChange w:id="712" w:author="Ellen O'Dwyer" w:date="2024-08-16T13:19:00Z" w16du:dateUtc="2024-08-16T03:19:00Z">
              <w:rPr>
                <w:rFonts w:ascii="Sennheiser Office" w:hAnsi="Sennheiser Office"/>
                <w:sz w:val="20"/>
                <w:szCs w:val="20"/>
              </w:rPr>
            </w:rPrChange>
          </w:rPr>
          <w:lastRenderedPageBreak/>
          <w:delText xml:space="preserve">Sonova Consumer Hearing </w:delText>
        </w:r>
        <w:r w:rsidRPr="00D437E4" w:rsidDel="00D437E4">
          <w:rPr>
            <w:rFonts w:ascii="Calibri" w:hAnsi="Calibri" w:cs="Calibri"/>
            <w:b/>
            <w:bCs/>
            <w:rPrChange w:id="713" w:author="Ellen O'Dwyer" w:date="2024-08-16T13:19:00Z" w16du:dateUtc="2024-08-16T03:19:00Z">
              <w:rPr>
                <w:rFonts w:ascii="Sennheiser Office" w:hAnsi="Sennheiser Office"/>
                <w:b/>
                <w:bCs/>
                <w:sz w:val="20"/>
                <w:szCs w:val="20"/>
              </w:rPr>
            </w:rPrChange>
          </w:rPr>
          <w:br/>
        </w:r>
        <w:r w:rsidRPr="00D437E4" w:rsidDel="00D437E4">
          <w:rPr>
            <w:rFonts w:ascii="Calibri" w:hAnsi="Calibri" w:cs="Calibri"/>
            <w:color w:val="4472C4" w:themeColor="accent1"/>
            <w:rPrChange w:id="714" w:author="Ellen O'Dwyer" w:date="2024-08-16T13:19:00Z" w16du:dateUtc="2024-08-16T03:19:00Z">
              <w:rPr>
                <w:rFonts w:ascii="Sennheiser Office" w:hAnsi="Sennheiser Office"/>
                <w:color w:val="4472C4" w:themeColor="accent1"/>
                <w:sz w:val="20"/>
                <w:szCs w:val="20"/>
              </w:rPr>
            </w:rPrChange>
          </w:rPr>
          <w:delText>Eric Palonen</w:delText>
        </w:r>
        <w:r w:rsidRPr="00D437E4" w:rsidDel="00D437E4">
          <w:rPr>
            <w:rFonts w:ascii="Calibri" w:hAnsi="Calibri" w:cs="Calibri"/>
            <w:b/>
            <w:bCs/>
            <w:rPrChange w:id="715" w:author="Ellen O'Dwyer" w:date="2024-08-16T13:19:00Z" w16du:dateUtc="2024-08-16T03:19:00Z">
              <w:rPr>
                <w:rFonts w:ascii="Sennheiser Office" w:hAnsi="Sennheiser Office"/>
                <w:b/>
                <w:bCs/>
                <w:sz w:val="20"/>
                <w:szCs w:val="20"/>
              </w:rPr>
            </w:rPrChange>
          </w:rPr>
          <w:br/>
        </w:r>
        <w:r w:rsidRPr="00D437E4" w:rsidDel="00D437E4">
          <w:rPr>
            <w:rFonts w:ascii="Calibri" w:hAnsi="Calibri" w:cs="Calibri"/>
            <w:rPrChange w:id="716" w:author="Ellen O'Dwyer" w:date="2024-08-16T13:19:00Z" w16du:dateUtc="2024-08-16T03:19:00Z">
              <w:rPr>
                <w:rFonts w:ascii="Sennheiser Office" w:hAnsi="Sennheiser Office"/>
                <w:sz w:val="20"/>
                <w:szCs w:val="20"/>
              </w:rPr>
            </w:rPrChange>
          </w:rPr>
          <w:delText xml:space="preserve">PR and Influencers </w:delText>
        </w:r>
        <w:r w:rsidRPr="00D437E4" w:rsidDel="00D437E4">
          <w:rPr>
            <w:rFonts w:ascii="Calibri" w:hAnsi="Calibri" w:cs="Calibri"/>
            <w:b/>
            <w:bCs/>
            <w:rPrChange w:id="717" w:author="Ellen O'Dwyer" w:date="2024-08-16T13:19:00Z" w16du:dateUtc="2024-08-16T03:19:00Z">
              <w:rPr>
                <w:rFonts w:ascii="Sennheiser Office" w:hAnsi="Sennheiser Office"/>
                <w:b/>
                <w:bCs/>
                <w:sz w:val="20"/>
                <w:szCs w:val="20"/>
              </w:rPr>
            </w:rPrChange>
          </w:rPr>
          <w:br/>
        </w:r>
        <w:r w:rsidRPr="00D437E4" w:rsidDel="00D437E4">
          <w:rPr>
            <w:rFonts w:ascii="Calibri" w:hAnsi="Calibri" w:cs="Calibri"/>
            <w:rPrChange w:id="718" w:author="Ellen O'Dwyer" w:date="2024-08-16T13:19:00Z" w16du:dateUtc="2024-08-16T03:19:00Z">
              <w:rPr>
                <w:rFonts w:ascii="Sennheiser Office" w:hAnsi="Sennheiser Office"/>
                <w:sz w:val="20"/>
                <w:szCs w:val="20"/>
              </w:rPr>
            </w:rPrChange>
          </w:rPr>
          <w:delText>Sennheiser Headphone and Soundbars</w:delText>
        </w:r>
        <w:r w:rsidRPr="00D437E4" w:rsidDel="00D437E4">
          <w:rPr>
            <w:rFonts w:ascii="Calibri" w:hAnsi="Calibri" w:cs="Calibri"/>
            <w:b/>
            <w:bCs/>
            <w:rPrChange w:id="719" w:author="Ellen O'Dwyer" w:date="2024-08-16T13:19:00Z" w16du:dateUtc="2024-08-16T03:19:00Z">
              <w:rPr>
                <w:rFonts w:ascii="Sennheiser Office" w:hAnsi="Sennheiser Office"/>
                <w:b/>
                <w:bCs/>
                <w:sz w:val="20"/>
                <w:szCs w:val="20"/>
              </w:rPr>
            </w:rPrChange>
          </w:rPr>
          <w:br/>
        </w:r>
        <w:r w:rsidRPr="00D437E4" w:rsidDel="00D437E4">
          <w:rPr>
            <w:rFonts w:ascii="Calibri" w:hAnsi="Calibri" w:cs="Calibri"/>
            <w:rPrChange w:id="720" w:author="Ellen O'Dwyer" w:date="2024-08-16T13:19:00Z" w16du:dateUtc="2024-08-16T03:19:00Z">
              <w:rPr>
                <w:rFonts w:ascii="Sennheiser Office" w:hAnsi="Sennheiser Office"/>
                <w:sz w:val="20"/>
                <w:szCs w:val="20"/>
              </w:rPr>
            </w:rPrChange>
          </w:rPr>
          <w:delText>+1 (860) 908 1210</w:delText>
        </w:r>
        <w:r w:rsidRPr="00D437E4" w:rsidDel="00D437E4">
          <w:rPr>
            <w:rFonts w:ascii="Calibri" w:hAnsi="Calibri" w:cs="Calibri"/>
            <w:b/>
            <w:bCs/>
            <w:rPrChange w:id="721" w:author="Ellen O'Dwyer" w:date="2024-08-16T13:19:00Z" w16du:dateUtc="2024-08-16T03:19:00Z">
              <w:rPr>
                <w:rFonts w:ascii="Sennheiser Office" w:hAnsi="Sennheiser Office"/>
                <w:b/>
                <w:bCs/>
                <w:sz w:val="20"/>
                <w:szCs w:val="20"/>
              </w:rPr>
            </w:rPrChange>
          </w:rPr>
          <w:br/>
        </w:r>
        <w:r w:rsidRPr="00D437E4" w:rsidDel="00D437E4">
          <w:rPr>
            <w:rFonts w:ascii="Calibri" w:hAnsi="Calibri" w:cs="Calibri"/>
            <w:rPrChange w:id="722" w:author="Ellen O'Dwyer" w:date="2024-08-16T13:19:00Z" w16du:dateUtc="2024-08-16T03:19:00Z">
              <w:rPr>
                <w:rFonts w:ascii="Sennheiser Office" w:hAnsi="Sennheiser Office"/>
                <w:sz w:val="20"/>
                <w:szCs w:val="20"/>
              </w:rPr>
            </w:rPrChange>
          </w:rPr>
          <w:delText>eric.palonen@sonova.com</w:delText>
        </w:r>
      </w:del>
    </w:p>
    <w:p w14:paraId="2A53117E" w14:textId="77777777" w:rsidR="00486357" w:rsidRPr="00D437E4" w:rsidRDefault="00486357" w:rsidP="5DCA8D80">
      <w:pPr>
        <w:spacing w:after="0" w:line="240" w:lineRule="auto"/>
        <w:rPr>
          <w:rFonts w:ascii="Sennheiser Office" w:eastAsia="Sennheiser Office" w:hAnsi="Sennheiser Office" w:cs="Sennheiser Office"/>
          <w:i/>
          <w:iCs/>
          <w:color w:val="4472C4" w:themeColor="accent1"/>
          <w:sz w:val="18"/>
          <w:szCs w:val="18"/>
        </w:rPr>
      </w:pPr>
    </w:p>
    <w:p w14:paraId="00F83B58" w14:textId="19FF59E3" w:rsidR="5DCA8D80" w:rsidRPr="00D437E4" w:rsidRDefault="5DCA8D80" w:rsidP="5DCA8D80">
      <w:pPr>
        <w:shd w:val="clear" w:color="auto" w:fill="FFFFFF" w:themeFill="background1"/>
        <w:spacing w:before="360" w:after="360" w:line="240" w:lineRule="auto"/>
        <w:rPr>
          <w:rFonts w:ascii="Sennheiser Office" w:eastAsia="Times New Roman" w:hAnsi="Sennheiser Office" w:cs="Arial"/>
          <w:color w:val="1F1F1F"/>
          <w:sz w:val="20"/>
          <w:szCs w:val="20"/>
        </w:rPr>
      </w:pPr>
    </w:p>
    <w:p w14:paraId="7387C319" w14:textId="76C4D2EE" w:rsidR="2D820070" w:rsidRPr="00D437E4" w:rsidRDefault="2D820070" w:rsidP="2D820070">
      <w:pPr>
        <w:shd w:val="clear" w:color="auto" w:fill="FFFFFF" w:themeFill="background1"/>
        <w:spacing w:before="360" w:after="360" w:line="240" w:lineRule="auto"/>
        <w:rPr>
          <w:rFonts w:ascii="Sennheiser Office" w:eastAsia="Times New Roman" w:hAnsi="Sennheiser Office" w:cs="Arial"/>
          <w:color w:val="1F1F1F"/>
          <w:sz w:val="20"/>
          <w:szCs w:val="20"/>
        </w:rPr>
      </w:pPr>
    </w:p>
    <w:p w14:paraId="22C17487" w14:textId="7CC54C32" w:rsidR="00FD22D3" w:rsidRDefault="00FD22D3" w:rsidP="1FD8150B">
      <w:pPr>
        <w:shd w:val="clear" w:color="auto" w:fill="FFFFFF" w:themeFill="background1"/>
        <w:spacing w:before="360" w:after="360" w:line="240" w:lineRule="auto"/>
        <w:rPr>
          <w:rFonts w:ascii="Sennheiser Office" w:eastAsia="Times New Roman" w:hAnsi="Sennheiser Office" w:cs="Arial"/>
          <w:color w:val="1F1F1F"/>
          <w:sz w:val="20"/>
          <w:szCs w:val="20"/>
        </w:rPr>
      </w:pPr>
    </w:p>
    <w:sectPr w:rsidR="00FD22D3" w:rsidSect="00FE6940">
      <w:headerReference w:type="default" r:id="rId22"/>
      <w:footerReference w:type="default" r:id="rId23"/>
      <w:headerReference w:type="first" r:id="rId24"/>
      <w:footerReference w:type="first" r:id="rId25"/>
      <w:pgSz w:w="12240" w:h="15840"/>
      <w:pgMar w:top="1440" w:right="144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76" w:author="Holm, David" w:date="2023-11-30T17:03:00Z" w:initials="HD">
    <w:p w14:paraId="1350BDAA" w14:textId="78549DC8" w:rsidR="005C377A" w:rsidRDefault="005C377A" w:rsidP="002A55DE">
      <w:pPr>
        <w:pStyle w:val="CommentText"/>
      </w:pPr>
      <w:r w:rsidRPr="00D437E4">
        <w:rPr>
          <w:rStyle w:val="CommentReference"/>
        </w:rPr>
        <w:annotationRef/>
      </w:r>
      <w:r w:rsidRPr="00D437E4">
        <w:t xml:space="preserve">I see that the Spec has changed to 5.5 - it was 6 hrs - I will check with R&amp;D. For now keep 5.5 hrs. </w:t>
      </w:r>
      <w:r w:rsidRPr="00D437E4">
        <w:rPr>
          <w:rStyle w:val="CommentReference"/>
        </w:rPr>
        <w:annotationRef/>
      </w:r>
      <w:r w:rsidRPr="00D437E4">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350BDA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133EC4" w16cex:dateUtc="2023-11-30T1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350BDAA" w16cid:durableId="29133E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nheiser Office">
    <w:altName w:val="Cambria"/>
    <w:charset w:val="00"/>
    <w:family w:val="swiss"/>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625"/>
      <w:gridCol w:w="2625"/>
      <w:gridCol w:w="2625"/>
    </w:tblGrid>
    <w:tr w:rsidR="00D437E4" w14:paraId="6D4ACC20" w14:textId="77777777" w:rsidTr="0DF545CA">
      <w:tc>
        <w:tcPr>
          <w:tcW w:w="2625" w:type="dxa"/>
        </w:tcPr>
        <w:p w14:paraId="34EF9B3F" w14:textId="77777777" w:rsidR="00D437E4" w:rsidRDefault="00D437E4" w:rsidP="0DF545CA">
          <w:pPr>
            <w:pStyle w:val="Header"/>
            <w:ind w:left="-115"/>
            <w:rPr>
              <w:szCs w:val="18"/>
            </w:rPr>
          </w:pPr>
        </w:p>
      </w:tc>
      <w:tc>
        <w:tcPr>
          <w:tcW w:w="2625" w:type="dxa"/>
        </w:tcPr>
        <w:p w14:paraId="67238FFC" w14:textId="77777777" w:rsidR="00D437E4" w:rsidRDefault="00D437E4" w:rsidP="0DF545CA">
          <w:pPr>
            <w:pStyle w:val="Header"/>
            <w:jc w:val="center"/>
            <w:rPr>
              <w:szCs w:val="18"/>
            </w:rPr>
          </w:pPr>
        </w:p>
      </w:tc>
      <w:tc>
        <w:tcPr>
          <w:tcW w:w="2625" w:type="dxa"/>
        </w:tcPr>
        <w:p w14:paraId="5A57970E" w14:textId="77777777" w:rsidR="00D437E4" w:rsidRDefault="00D437E4" w:rsidP="0DF545CA">
          <w:pPr>
            <w:pStyle w:val="Header"/>
            <w:ind w:right="-115"/>
            <w:jc w:val="right"/>
            <w:rPr>
              <w:szCs w:val="18"/>
            </w:rPr>
          </w:pPr>
        </w:p>
      </w:tc>
    </w:tr>
  </w:tbl>
  <w:p w14:paraId="6985D1DF" w14:textId="77777777" w:rsidR="00D437E4" w:rsidRDefault="00D437E4" w:rsidP="0DF545CA">
    <w:pPr>
      <w:pStyle w:val="Footer"/>
      <w:rPr>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F0024" w14:textId="77777777" w:rsidR="00D437E4" w:rsidRDefault="00D437E4">
    <w:pPr>
      <w:pStyle w:val="Footer"/>
    </w:pPr>
    <w:r>
      <w:rPr>
        <w:noProof/>
        <w:color w:val="2B579A"/>
        <w:shd w:val="clear" w:color="auto" w:fill="E6E6E6"/>
        <w:lang w:val="de-DE" w:eastAsia="de-DE"/>
      </w:rPr>
      <w:drawing>
        <wp:anchor distT="0" distB="0" distL="114300" distR="114300" simplePos="0" relativeHeight="251673600" behindDoc="0" locked="1" layoutInCell="1" allowOverlap="1" wp14:anchorId="1EF822EA" wp14:editId="30601E69">
          <wp:simplePos x="0" y="0"/>
          <wp:positionH relativeFrom="page">
            <wp:posOffset>898525</wp:posOffset>
          </wp:positionH>
          <wp:positionV relativeFrom="page">
            <wp:posOffset>10160635</wp:posOffset>
          </wp:positionV>
          <wp:extent cx="1025525" cy="108585"/>
          <wp:effectExtent l="0" t="0" r="3175" b="5715"/>
          <wp:wrapNone/>
          <wp:docPr id="194685333" name="Picture 19468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625"/>
      <w:gridCol w:w="2625"/>
      <w:gridCol w:w="2625"/>
    </w:tblGrid>
    <w:tr w:rsidR="0DF545CA" w14:paraId="3ABE0477" w14:textId="77777777" w:rsidTr="0DF545CA">
      <w:tc>
        <w:tcPr>
          <w:tcW w:w="2625" w:type="dxa"/>
        </w:tcPr>
        <w:p w14:paraId="69D52515" w14:textId="77777777" w:rsidR="00000000" w:rsidRDefault="00000000" w:rsidP="0DF545CA">
          <w:pPr>
            <w:pStyle w:val="Header"/>
            <w:ind w:left="-115"/>
            <w:rPr>
              <w:szCs w:val="18"/>
            </w:rPr>
          </w:pPr>
        </w:p>
      </w:tc>
      <w:tc>
        <w:tcPr>
          <w:tcW w:w="2625" w:type="dxa"/>
        </w:tcPr>
        <w:p w14:paraId="30FC8992" w14:textId="77777777" w:rsidR="00000000" w:rsidRDefault="00000000" w:rsidP="0DF545CA">
          <w:pPr>
            <w:pStyle w:val="Header"/>
            <w:jc w:val="center"/>
            <w:rPr>
              <w:szCs w:val="18"/>
            </w:rPr>
          </w:pPr>
        </w:p>
      </w:tc>
      <w:tc>
        <w:tcPr>
          <w:tcW w:w="2625" w:type="dxa"/>
        </w:tcPr>
        <w:p w14:paraId="633671F1" w14:textId="77777777" w:rsidR="00000000" w:rsidRDefault="00000000" w:rsidP="0DF545CA">
          <w:pPr>
            <w:pStyle w:val="Header"/>
            <w:ind w:right="-115"/>
            <w:jc w:val="right"/>
            <w:rPr>
              <w:szCs w:val="18"/>
            </w:rPr>
          </w:pPr>
        </w:p>
      </w:tc>
    </w:tr>
  </w:tbl>
  <w:p w14:paraId="26BE21DF" w14:textId="77777777" w:rsidR="00000000" w:rsidRDefault="00000000" w:rsidP="0DF545CA">
    <w:pPr>
      <w:pStyle w:val="Footer"/>
      <w:rPr>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DB87D" w14:textId="77777777" w:rsidR="00000000" w:rsidRDefault="00000000">
    <w:pPr>
      <w:pStyle w:val="Footer"/>
    </w:pPr>
    <w:r>
      <w:rPr>
        <w:noProof/>
        <w:color w:val="2B579A"/>
        <w:shd w:val="clear" w:color="auto" w:fill="E6E6E6"/>
        <w:lang w:val="de-DE" w:eastAsia="de-DE"/>
      </w:rPr>
      <w:drawing>
        <wp:anchor distT="0" distB="0" distL="114300" distR="114300" simplePos="0" relativeHeight="251665408" behindDoc="0" locked="1" layoutInCell="1" allowOverlap="1" wp14:anchorId="68CE10D3" wp14:editId="44686CD5">
          <wp:simplePos x="0" y="0"/>
          <wp:positionH relativeFrom="page">
            <wp:posOffset>898525</wp:posOffset>
          </wp:positionH>
          <wp:positionV relativeFrom="page">
            <wp:posOffset>10160635</wp:posOffset>
          </wp:positionV>
          <wp:extent cx="1025525" cy="108585"/>
          <wp:effectExtent l="0" t="0" r="3175" b="571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82F73" w14:textId="77777777" w:rsidR="00D437E4" w:rsidRDefault="00D437E4">
    <w:pPr>
      <w:pStyle w:val="Header"/>
    </w:pPr>
    <w:r>
      <w:rPr>
        <w:noProof/>
        <w:color w:val="2B579A"/>
        <w:shd w:val="clear" w:color="auto" w:fill="E6E6E6"/>
        <w:lang w:val="de-DE" w:eastAsia="de-DE"/>
      </w:rPr>
      <mc:AlternateContent>
        <mc:Choice Requires="wps">
          <w:drawing>
            <wp:anchor distT="0" distB="0" distL="114300" distR="114300" simplePos="0" relativeHeight="251668480" behindDoc="0" locked="1" layoutInCell="1" allowOverlap="1" wp14:anchorId="47B9EE65" wp14:editId="42FB83EA">
              <wp:simplePos x="0" y="0"/>
              <wp:positionH relativeFrom="page">
                <wp:posOffset>5969000</wp:posOffset>
              </wp:positionH>
              <wp:positionV relativeFrom="page">
                <wp:posOffset>549910</wp:posOffset>
              </wp:positionV>
              <wp:extent cx="861060" cy="172720"/>
              <wp:effectExtent l="0" t="0" r="15240" b="0"/>
              <wp:wrapNone/>
              <wp:docPr id="779694712" name="Text Box 779694712"/>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0D4F0237" w14:textId="77777777" w:rsidR="00D437E4" w:rsidRDefault="00D437E4" w:rsidP="00144D7C">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B9EE65" id="_x0000_t202" coordsize="21600,21600" o:spt="202" path="m,l,21600r21600,l21600,xe">
              <v:stroke joinstyle="miter"/>
              <v:path gradientshapeok="t" o:connecttype="rect"/>
            </v:shapetype>
            <v:shape id="Text Box 779694712" o:spid="_x0000_s1026" type="#_x0000_t202" style="position:absolute;margin-left:470pt;margin-top:43.3pt;width:67.8pt;height:13.6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" filled="f" stroked="f" strokeweight=".5pt">
              <v:textbox inset="0,0,0,0">
                <w:txbxContent>
                  <w:p w14:paraId="0D4F0237" w14:textId="77777777" w:rsidR="00D437E4" w:rsidRDefault="00D437E4" w:rsidP="00144D7C">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v:textbox>
              <w10:wrap anchorx="page" anchory="page"/>
              <w10:anchorlock/>
            </v:shape>
          </w:pict>
        </mc:Fallback>
      </mc:AlternateContent>
    </w:r>
    <w:r>
      <w:rPr>
        <w:noProof/>
        <w:color w:val="2B579A"/>
        <w:shd w:val="clear" w:color="auto" w:fill="E6E6E6"/>
        <w:lang w:val="de-DE" w:eastAsia="de-DE"/>
      </w:rPr>
      <mc:AlternateContent>
        <mc:Choice Requires="wps">
          <w:drawing>
            <wp:anchor distT="0" distB="0" distL="114300" distR="114300" simplePos="0" relativeHeight="251667456" behindDoc="0" locked="1" layoutInCell="1" allowOverlap="1" wp14:anchorId="46007F13" wp14:editId="1C17D84B">
              <wp:simplePos x="0" y="0"/>
              <wp:positionH relativeFrom="page">
                <wp:posOffset>2457450</wp:posOffset>
              </wp:positionH>
              <wp:positionV relativeFrom="page">
                <wp:posOffset>390525</wp:posOffset>
              </wp:positionV>
              <wp:extent cx="4384675" cy="367030"/>
              <wp:effectExtent l="0" t="0" r="0" b="13970"/>
              <wp:wrapNone/>
              <wp:docPr id="1144483241" name="Text Box 1144483241"/>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55F3974B" w14:textId="77777777" w:rsidR="00D437E4" w:rsidRPr="00FA1A9E" w:rsidRDefault="00D437E4" w:rsidP="00FA1A9E">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07F13" id="Text Box 1144483241" o:spid="_x0000_s1027" type="#_x0000_t202" style="position:absolute;margin-left:193.5pt;margin-top:30.75pt;width:345.25pt;height:28.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y7EA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" filled="f" stroked="f" strokeweight=".5pt">
              <v:textbox inset="0,0,0,0">
                <w:txbxContent>
                  <w:p w14:paraId="55F3974B" w14:textId="77777777" w:rsidR="00D437E4" w:rsidRPr="00FA1A9E" w:rsidRDefault="00D437E4" w:rsidP="00FA1A9E">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71552" behindDoc="0" locked="1" layoutInCell="1" allowOverlap="1" wp14:anchorId="59D1674C" wp14:editId="5174B556">
          <wp:simplePos x="0" y="0"/>
          <wp:positionH relativeFrom="page">
            <wp:posOffset>900430</wp:posOffset>
          </wp:positionH>
          <wp:positionV relativeFrom="page">
            <wp:posOffset>421005</wp:posOffset>
          </wp:positionV>
          <wp:extent cx="576000" cy="432000"/>
          <wp:effectExtent l="0" t="0" r="0" b="6350"/>
          <wp:wrapNone/>
          <wp:docPr id="930540304" name="Picture 930540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9A41A" w14:textId="77777777" w:rsidR="00D437E4" w:rsidRDefault="00D437E4">
    <w:pPr>
      <w:pStyle w:val="Header"/>
    </w:pPr>
    <w:r w:rsidRPr="002F532D">
      <w:rPr>
        <w:noProof/>
      </w:rPr>
      <mc:AlternateContent>
        <mc:Choice Requires="wps">
          <w:drawing>
            <wp:anchor distT="0" distB="0" distL="114300" distR="114300" simplePos="0" relativeHeight="251669504" behindDoc="0" locked="1" layoutInCell="1" allowOverlap="1" wp14:anchorId="055D7F36" wp14:editId="6EE5DB5C">
              <wp:simplePos x="0" y="0"/>
              <wp:positionH relativeFrom="page">
                <wp:posOffset>2461895</wp:posOffset>
              </wp:positionH>
              <wp:positionV relativeFrom="page">
                <wp:posOffset>419100</wp:posOffset>
              </wp:positionV>
              <wp:extent cx="4384675" cy="367030"/>
              <wp:effectExtent l="0" t="0" r="0" b="13970"/>
              <wp:wrapNone/>
              <wp:docPr id="1110474425" name="Text Box 1110474425"/>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01111204" w14:textId="77777777" w:rsidR="00D437E4" w:rsidRPr="00FA1A9E" w:rsidRDefault="00D437E4" w:rsidP="002F532D">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D7F36" id="_x0000_t202" coordsize="21600,21600" o:spt="202" path="m,l,21600r21600,l21600,xe">
              <v:stroke joinstyle="miter"/>
              <v:path gradientshapeok="t" o:connecttype="rect"/>
            </v:shapetype>
            <v:shape id="Text Box 1110474425" o:spid="_x0000_s1028" type="#_x0000_t202" style="position:absolute;margin-left:193.85pt;margin-top:33pt;width:345.25pt;height:28.9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" filled="f" stroked="f" strokeweight=".5pt">
              <v:textbox inset="0,0,0,0">
                <w:txbxContent>
                  <w:p w14:paraId="01111204" w14:textId="77777777" w:rsidR="00D437E4" w:rsidRPr="00FA1A9E" w:rsidRDefault="00D437E4" w:rsidP="002F532D">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v:textbox>
              <w10:wrap anchorx="page" anchory="page"/>
              <w10:anchorlock/>
            </v:shape>
          </w:pict>
        </mc:Fallback>
      </mc:AlternateContent>
    </w:r>
    <w:r w:rsidRPr="002F532D">
      <w:rPr>
        <w:noProof/>
      </w:rPr>
      <mc:AlternateContent>
        <mc:Choice Requires="wps">
          <w:drawing>
            <wp:anchor distT="0" distB="0" distL="114300" distR="114300" simplePos="0" relativeHeight="251670528" behindDoc="0" locked="1" layoutInCell="1" allowOverlap="1" wp14:anchorId="031D40BA" wp14:editId="1448CD0E">
              <wp:simplePos x="0" y="0"/>
              <wp:positionH relativeFrom="page">
                <wp:posOffset>5973445</wp:posOffset>
              </wp:positionH>
              <wp:positionV relativeFrom="page">
                <wp:posOffset>578485</wp:posOffset>
              </wp:positionV>
              <wp:extent cx="861060" cy="172720"/>
              <wp:effectExtent l="0" t="0" r="15240" b="0"/>
              <wp:wrapNone/>
              <wp:docPr id="257107260" name="Text Box 257107260"/>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449CD58D" w14:textId="77777777" w:rsidR="00D437E4" w:rsidRDefault="00D437E4" w:rsidP="002F532D">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0BA" id="Text Box 257107260" o:spid="_x0000_s1029" type="#_x0000_t202" style="position:absolute;margin-left:470.35pt;margin-top:45.55pt;width:67.8pt;height:13.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" filled="f" stroked="f" strokeweight=".5pt">
              <v:textbox inset="0,0,0,0">
                <w:txbxContent>
                  <w:p w14:paraId="449CD58D" w14:textId="77777777" w:rsidR="00D437E4" w:rsidRDefault="00D437E4" w:rsidP="002F532D">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72576" behindDoc="0" locked="1" layoutInCell="1" allowOverlap="1" wp14:anchorId="47EF4F61" wp14:editId="42C51D0C">
          <wp:simplePos x="0" y="0"/>
          <wp:positionH relativeFrom="page">
            <wp:posOffset>900430</wp:posOffset>
          </wp:positionH>
          <wp:positionV relativeFrom="page">
            <wp:posOffset>422275</wp:posOffset>
          </wp:positionV>
          <wp:extent cx="576000" cy="431117"/>
          <wp:effectExtent l="0" t="0" r="0" b="7620"/>
          <wp:wrapNone/>
          <wp:docPr id="576276886" name="Picture 576276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7915C" w14:textId="77777777" w:rsidR="00000000" w:rsidRDefault="00000000">
    <w:pPr>
      <w:pStyle w:val="Header"/>
    </w:pPr>
    <w:r>
      <w:rPr>
        <w:noProof/>
        <w:color w:val="2B579A"/>
        <w:shd w:val="clear" w:color="auto" w:fill="E6E6E6"/>
        <w:lang w:val="de-DE" w:eastAsia="de-DE"/>
      </w:rPr>
      <mc:AlternateContent>
        <mc:Choice Requires="wps">
          <w:drawing>
            <wp:anchor distT="0" distB="0" distL="114300" distR="114300" simplePos="0" relativeHeight="251660288" behindDoc="0" locked="1" layoutInCell="1" allowOverlap="1" wp14:anchorId="4FF112AE" wp14:editId="6E668CDA">
              <wp:simplePos x="0" y="0"/>
              <wp:positionH relativeFrom="page">
                <wp:posOffset>5969000</wp:posOffset>
              </wp:positionH>
              <wp:positionV relativeFrom="page">
                <wp:posOffset>549910</wp:posOffset>
              </wp:positionV>
              <wp:extent cx="861060" cy="172720"/>
              <wp:effectExtent l="0" t="0" r="15240" b="0"/>
              <wp:wrapNone/>
              <wp:docPr id="31" name="Text Box 31"/>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75D9BBB0" w14:textId="77777777" w:rsidR="00000000" w:rsidRDefault="00000000" w:rsidP="00144D7C">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F112AE" id="_x0000_t202" coordsize="21600,21600" o:spt="202" path="m,l,21600r21600,l21600,xe">
              <v:stroke joinstyle="miter"/>
              <v:path gradientshapeok="t" o:connecttype="rect"/>
            </v:shapetype>
            <v:shape id="Text Box 31" o:spid="_x0000_s1030" type="#_x0000_t202" style="position:absolute;margin-left:470pt;margin-top:43.3pt;width:67.8pt;height:1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" filled="f" stroked="f" strokeweight=".5pt">
              <v:textbox inset="0,0,0,0">
                <w:txbxContent>
                  <w:p w14:paraId="75D9BBB0" w14:textId="77777777" w:rsidR="00000000" w:rsidRDefault="00000000" w:rsidP="00144D7C">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v:textbox>
              <w10:wrap anchorx="page" anchory="page"/>
              <w10:anchorlock/>
            </v:shape>
          </w:pict>
        </mc:Fallback>
      </mc:AlternateContent>
    </w:r>
    <w:r>
      <w:rPr>
        <w:noProof/>
        <w:color w:val="2B579A"/>
        <w:shd w:val="clear" w:color="auto" w:fill="E6E6E6"/>
        <w:lang w:val="de-DE" w:eastAsia="de-DE"/>
      </w:rPr>
      <mc:AlternateContent>
        <mc:Choice Requires="wps">
          <w:drawing>
            <wp:anchor distT="0" distB="0" distL="114300" distR="114300" simplePos="0" relativeHeight="251659264" behindDoc="0" locked="1" layoutInCell="1" allowOverlap="1" wp14:anchorId="6F3679C2" wp14:editId="17E9FD57">
              <wp:simplePos x="0" y="0"/>
              <wp:positionH relativeFrom="page">
                <wp:posOffset>2457450</wp:posOffset>
              </wp:positionH>
              <wp:positionV relativeFrom="page">
                <wp:posOffset>390525</wp:posOffset>
              </wp:positionV>
              <wp:extent cx="4384675" cy="367030"/>
              <wp:effectExtent l="0" t="0" r="0" b="13970"/>
              <wp:wrapNone/>
              <wp:docPr id="192" name="Text Box 19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1D88DF7B" w14:textId="77777777" w:rsidR="00000000" w:rsidRPr="00D437E4" w:rsidRDefault="00000000" w:rsidP="00FA1A9E">
                          <w:pPr>
                            <w:jc w:val="right"/>
                            <w:rPr>
                              <w:noProof/>
                              <w:color w:val="0095D5"/>
                              <w:spacing w:val="10"/>
                              <w:sz w:val="15"/>
                              <w:szCs w:val="15"/>
                              <w:lang w:val="de-DE"/>
                            </w:rPr>
                          </w:pPr>
                          <w:r w:rsidRPr="00D437E4">
                            <w:rPr>
                              <w:noProof/>
                              <w:color w:val="0095D5"/>
                              <w:spacing w:val="10"/>
                              <w:sz w:val="15"/>
                              <w:szCs w:val="15"/>
                              <w:lang w:val="de-DE"/>
                            </w:rPr>
                            <w:t>PRESS</w:t>
                          </w:r>
                          <w:r w:rsidRPr="00D437E4">
                            <w:rPr>
                              <w:noProof/>
                              <w:color w:val="0095D5"/>
                              <w:spacing w:val="10"/>
                              <w:sz w:val="15"/>
                              <w:szCs w:val="15"/>
                              <w:lang w:val="de-DE"/>
                            </w:rPr>
                            <w:t xml:space="preserve">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679C2" id="Text Box 192" o:spid="_x0000_s1031" type="#_x0000_t202" style="position:absolute;margin-left:193.5pt;margin-top:30.75pt;width:345.25pt;height:28.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" filled="f" stroked="f" strokeweight=".5pt">
              <v:textbox inset="0,0,0,0">
                <w:txbxContent>
                  <w:p w14:paraId="1D88DF7B" w14:textId="77777777" w:rsidR="00000000" w:rsidRPr="00D437E4" w:rsidRDefault="00000000" w:rsidP="00FA1A9E">
                    <w:pPr>
                      <w:jc w:val="right"/>
                      <w:rPr>
                        <w:noProof/>
                        <w:color w:val="0095D5"/>
                        <w:spacing w:val="10"/>
                        <w:sz w:val="15"/>
                        <w:szCs w:val="15"/>
                        <w:lang w:val="de-DE"/>
                      </w:rPr>
                    </w:pPr>
                    <w:r w:rsidRPr="00D437E4">
                      <w:rPr>
                        <w:noProof/>
                        <w:color w:val="0095D5"/>
                        <w:spacing w:val="10"/>
                        <w:sz w:val="15"/>
                        <w:szCs w:val="15"/>
                        <w:lang w:val="de-DE"/>
                      </w:rPr>
                      <w:t>PRESS</w:t>
                    </w:r>
                    <w:r w:rsidRPr="00D437E4">
                      <w:rPr>
                        <w:noProof/>
                        <w:color w:val="0095D5"/>
                        <w:spacing w:val="10"/>
                        <w:sz w:val="15"/>
                        <w:szCs w:val="15"/>
                        <w:lang w:val="de-DE"/>
                      </w:rPr>
                      <w:t xml:space="preserve"> RELEASE</w:t>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63360" behindDoc="0" locked="1" layoutInCell="1" allowOverlap="1" wp14:anchorId="06A8C1CF" wp14:editId="131FD574">
          <wp:simplePos x="0" y="0"/>
          <wp:positionH relativeFrom="page">
            <wp:posOffset>900430</wp:posOffset>
          </wp:positionH>
          <wp:positionV relativeFrom="page">
            <wp:posOffset>421005</wp:posOffset>
          </wp:positionV>
          <wp:extent cx="576000" cy="432000"/>
          <wp:effectExtent l="0" t="0" r="0" b="635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9C1C2" w14:textId="77777777" w:rsidR="00000000" w:rsidRDefault="00000000">
    <w:pPr>
      <w:pStyle w:val="Header"/>
    </w:pPr>
    <w:r w:rsidRPr="002F532D">
      <w:rPr>
        <w:noProof/>
      </w:rPr>
      <mc:AlternateContent>
        <mc:Choice Requires="wps">
          <w:drawing>
            <wp:anchor distT="0" distB="0" distL="114300" distR="114300" simplePos="0" relativeHeight="251661312" behindDoc="0" locked="1" layoutInCell="1" allowOverlap="1" wp14:anchorId="474C7FE8" wp14:editId="5CD3CD08">
              <wp:simplePos x="0" y="0"/>
              <wp:positionH relativeFrom="page">
                <wp:posOffset>2461895</wp:posOffset>
              </wp:positionH>
              <wp:positionV relativeFrom="page">
                <wp:posOffset>419100</wp:posOffset>
              </wp:positionV>
              <wp:extent cx="4384675" cy="367030"/>
              <wp:effectExtent l="0" t="0" r="0" b="13970"/>
              <wp:wrapNone/>
              <wp:docPr id="289443356" name="Text Box 289443356"/>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35D8616B" w14:textId="77777777" w:rsidR="00000000" w:rsidRPr="00D437E4" w:rsidRDefault="00000000" w:rsidP="002F532D">
                          <w:pPr>
                            <w:jc w:val="right"/>
                            <w:rPr>
                              <w:noProof/>
                              <w:color w:val="0095D5"/>
                              <w:spacing w:val="10"/>
                              <w:sz w:val="15"/>
                              <w:szCs w:val="15"/>
                              <w:lang w:val="de-DE"/>
                            </w:rPr>
                          </w:pPr>
                          <w:r w:rsidRPr="00D437E4">
                            <w:rPr>
                              <w:noProof/>
                              <w:color w:val="0095D5"/>
                              <w:spacing w:val="10"/>
                              <w:sz w:val="15"/>
                              <w:szCs w:val="15"/>
                              <w:lang w:val="de-DE"/>
                            </w:rPr>
                            <w:t xml:space="preserve">PRESS </w:t>
                          </w:r>
                          <w:r w:rsidRPr="00D437E4">
                            <w:rPr>
                              <w:noProof/>
                              <w:color w:val="0095D5"/>
                              <w:spacing w:val="10"/>
                              <w:sz w:val="15"/>
                              <w:szCs w:val="15"/>
                              <w:lang w:val="de-DE"/>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4C7FE8" id="_x0000_t202" coordsize="21600,21600" o:spt="202" path="m,l,21600r21600,l21600,xe">
              <v:stroke joinstyle="miter"/>
              <v:path gradientshapeok="t" o:connecttype="rect"/>
            </v:shapetype>
            <v:shape id="Text Box 289443356" o:spid="_x0000_s1032" type="#_x0000_t202" style="position:absolute;margin-left:193.85pt;margin-top:33pt;width:345.25pt;height:28.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NAEQ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" filled="f" stroked="f" strokeweight=".5pt">
              <v:textbox inset="0,0,0,0">
                <w:txbxContent>
                  <w:p w14:paraId="35D8616B" w14:textId="77777777" w:rsidR="00000000" w:rsidRPr="00D437E4" w:rsidRDefault="00000000" w:rsidP="002F532D">
                    <w:pPr>
                      <w:jc w:val="right"/>
                      <w:rPr>
                        <w:noProof/>
                        <w:color w:val="0095D5"/>
                        <w:spacing w:val="10"/>
                        <w:sz w:val="15"/>
                        <w:szCs w:val="15"/>
                        <w:lang w:val="de-DE"/>
                      </w:rPr>
                    </w:pPr>
                    <w:r w:rsidRPr="00D437E4">
                      <w:rPr>
                        <w:noProof/>
                        <w:color w:val="0095D5"/>
                        <w:spacing w:val="10"/>
                        <w:sz w:val="15"/>
                        <w:szCs w:val="15"/>
                        <w:lang w:val="de-DE"/>
                      </w:rPr>
                      <w:t xml:space="preserve">PRESS </w:t>
                    </w:r>
                    <w:r w:rsidRPr="00D437E4">
                      <w:rPr>
                        <w:noProof/>
                        <w:color w:val="0095D5"/>
                        <w:spacing w:val="10"/>
                        <w:sz w:val="15"/>
                        <w:szCs w:val="15"/>
                        <w:lang w:val="de-DE"/>
                      </w:rPr>
                      <w:t>RELEASE</w:t>
                    </w:r>
                  </w:p>
                </w:txbxContent>
              </v:textbox>
              <w10:wrap anchorx="page" anchory="page"/>
              <w10:anchorlock/>
            </v:shape>
          </w:pict>
        </mc:Fallback>
      </mc:AlternateContent>
    </w:r>
    <w:r w:rsidRPr="002F532D">
      <w:rPr>
        <w:noProof/>
      </w:rPr>
      <mc:AlternateContent>
        <mc:Choice Requires="wps">
          <w:drawing>
            <wp:anchor distT="0" distB="0" distL="114300" distR="114300" simplePos="0" relativeHeight="251662336" behindDoc="0" locked="1" layoutInCell="1" allowOverlap="1" wp14:anchorId="446D9F5F" wp14:editId="3C87D5D4">
              <wp:simplePos x="0" y="0"/>
              <wp:positionH relativeFrom="page">
                <wp:posOffset>5973445</wp:posOffset>
              </wp:positionH>
              <wp:positionV relativeFrom="page">
                <wp:posOffset>578485</wp:posOffset>
              </wp:positionV>
              <wp:extent cx="861060" cy="172720"/>
              <wp:effectExtent l="0" t="0" r="15240" b="0"/>
              <wp:wrapNone/>
              <wp:docPr id="5" name="Text Box 5"/>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1FAB6938" w14:textId="77777777" w:rsidR="00000000" w:rsidRDefault="00000000" w:rsidP="002F532D">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D9F5F" id="Text Box 5" o:spid="_x0000_s1033" type="#_x0000_t202" style="position:absolute;margin-left:470.35pt;margin-top:45.55pt;width:67.8pt;height:1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" filled="f" stroked="f" strokeweight=".5pt">
              <v:textbox inset="0,0,0,0">
                <w:txbxContent>
                  <w:p w14:paraId="1FAB6938" w14:textId="77777777" w:rsidR="00000000" w:rsidRDefault="00000000" w:rsidP="002F532D">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xml:space="preserve"> NUMPAGES  \* Arabic  \* MERGEFORMAT </w:instrText>
                    </w:r>
                    <w:r>
                      <w:fldChar w:fldCharType="separate"/>
                    </w:r>
                    <w:r>
                      <w:rPr>
                        <w:noProof/>
                      </w:rPr>
                      <w:t>3</w:t>
                    </w:r>
                    <w:r>
                      <w:rPr>
                        <w:noProof/>
                      </w:rPr>
                      <w:fldChar w:fldCharType="end"/>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64384" behindDoc="0" locked="1" layoutInCell="1" allowOverlap="1" wp14:anchorId="42230972" wp14:editId="552E35AD">
          <wp:simplePos x="0" y="0"/>
          <wp:positionH relativeFrom="page">
            <wp:posOffset>900430</wp:posOffset>
          </wp:positionH>
          <wp:positionV relativeFrom="page">
            <wp:posOffset>422275</wp:posOffset>
          </wp:positionV>
          <wp:extent cx="576000" cy="431117"/>
          <wp:effectExtent l="0" t="0" r="0" b="762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a9pOsM0c" int2:invalidationBookmarkName="" int2:hashCode="5PXJy9uos9rrx2" int2:id="joJUtz2u">
      <int2:state int2:value="Rejected" int2:type="AugLoop_Text_Critique"/>
    </int2:bookmark>
    <int2:bookmark int2:bookmarkName="_Int_ZyIoAFMt" int2:invalidationBookmarkName="" int2:hashCode="X55YArurxx+Sdf" int2:id="v6UfCxZ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70BAC"/>
    <w:multiLevelType w:val="multilevel"/>
    <w:tmpl w:val="F18C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3938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au, Vicky">
    <w15:presenceInfo w15:providerId="AD" w15:userId="S::vicky.chau@sonova.com::8d3826b1-9673-4f2f-92bf-dab94246e423"/>
  </w15:person>
  <w15:person w15:author="Ellen O'Dwyer">
    <w15:presenceInfo w15:providerId="AD" w15:userId="S::ellen.odwyer@humanncomms.com::5022c4c4-8797-4bef-b9e1-a1e92028c8ec"/>
  </w15:person>
  <w15:person w15:author="Palonen, Eric">
    <w15:presenceInfo w15:providerId="AD" w15:userId="S::eric.palonen@sonova.com::a3e36329-e972-4036-8d0f-4c9443446a88"/>
  </w15:person>
  <w15:person w15:author="Holm, David">
    <w15:presenceInfo w15:providerId="AD" w15:userId="S::david.holm@sonova.com::1b674008-ac02-4b2d-9310-0142589afe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edit="trackedChange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159"/>
    <w:rsid w:val="00000236"/>
    <w:rsid w:val="000006DE"/>
    <w:rsid w:val="0000075D"/>
    <w:rsid w:val="00002BD1"/>
    <w:rsid w:val="00003061"/>
    <w:rsid w:val="00003063"/>
    <w:rsid w:val="000049F9"/>
    <w:rsid w:val="00005155"/>
    <w:rsid w:val="00007F83"/>
    <w:rsid w:val="00010295"/>
    <w:rsid w:val="0001083D"/>
    <w:rsid w:val="00012D33"/>
    <w:rsid w:val="00013908"/>
    <w:rsid w:val="00013E17"/>
    <w:rsid w:val="00014FAD"/>
    <w:rsid w:val="00021984"/>
    <w:rsid w:val="0002329B"/>
    <w:rsid w:val="000235CD"/>
    <w:rsid w:val="0002393D"/>
    <w:rsid w:val="00023BA8"/>
    <w:rsid w:val="0002506E"/>
    <w:rsid w:val="00025107"/>
    <w:rsid w:val="00025397"/>
    <w:rsid w:val="00026C72"/>
    <w:rsid w:val="00026E23"/>
    <w:rsid w:val="00027A48"/>
    <w:rsid w:val="00027E39"/>
    <w:rsid w:val="0003285F"/>
    <w:rsid w:val="00032BBF"/>
    <w:rsid w:val="00032E3E"/>
    <w:rsid w:val="00034D45"/>
    <w:rsid w:val="00036C60"/>
    <w:rsid w:val="00042124"/>
    <w:rsid w:val="00042C6A"/>
    <w:rsid w:val="0005055A"/>
    <w:rsid w:val="00050989"/>
    <w:rsid w:val="00051997"/>
    <w:rsid w:val="00053BCC"/>
    <w:rsid w:val="000556EE"/>
    <w:rsid w:val="00056B6A"/>
    <w:rsid w:val="000631AC"/>
    <w:rsid w:val="000639E9"/>
    <w:rsid w:val="00063A96"/>
    <w:rsid w:val="00064664"/>
    <w:rsid w:val="00067FF0"/>
    <w:rsid w:val="0007367C"/>
    <w:rsid w:val="00074AA0"/>
    <w:rsid w:val="00075DAA"/>
    <w:rsid w:val="00075F90"/>
    <w:rsid w:val="000775D1"/>
    <w:rsid w:val="00082060"/>
    <w:rsid w:val="00083FE5"/>
    <w:rsid w:val="00085336"/>
    <w:rsid w:val="0008581E"/>
    <w:rsid w:val="000862D2"/>
    <w:rsid w:val="000869C4"/>
    <w:rsid w:val="0008721B"/>
    <w:rsid w:val="000901E4"/>
    <w:rsid w:val="00091CE3"/>
    <w:rsid w:val="0009246D"/>
    <w:rsid w:val="00092D47"/>
    <w:rsid w:val="000931CB"/>
    <w:rsid w:val="0009515F"/>
    <w:rsid w:val="0009539A"/>
    <w:rsid w:val="00095850"/>
    <w:rsid w:val="00095C04"/>
    <w:rsid w:val="0009667B"/>
    <w:rsid w:val="000966BE"/>
    <w:rsid w:val="000A0167"/>
    <w:rsid w:val="000A03BF"/>
    <w:rsid w:val="000A14A5"/>
    <w:rsid w:val="000A299E"/>
    <w:rsid w:val="000A4347"/>
    <w:rsid w:val="000A4D72"/>
    <w:rsid w:val="000A513B"/>
    <w:rsid w:val="000B01E5"/>
    <w:rsid w:val="000B1AB9"/>
    <w:rsid w:val="000B354B"/>
    <w:rsid w:val="000B3CA1"/>
    <w:rsid w:val="000B5EB2"/>
    <w:rsid w:val="000B65DE"/>
    <w:rsid w:val="000B796D"/>
    <w:rsid w:val="000C2259"/>
    <w:rsid w:val="000C4E5F"/>
    <w:rsid w:val="000C546A"/>
    <w:rsid w:val="000C55B5"/>
    <w:rsid w:val="000C5ECD"/>
    <w:rsid w:val="000C6F72"/>
    <w:rsid w:val="000D1816"/>
    <w:rsid w:val="000D2BE8"/>
    <w:rsid w:val="000D384E"/>
    <w:rsid w:val="000D42FE"/>
    <w:rsid w:val="000D5F5C"/>
    <w:rsid w:val="000E0358"/>
    <w:rsid w:val="000E146F"/>
    <w:rsid w:val="000E20E9"/>
    <w:rsid w:val="000E44F7"/>
    <w:rsid w:val="000E4838"/>
    <w:rsid w:val="000E48C7"/>
    <w:rsid w:val="000E5DA4"/>
    <w:rsid w:val="000E65CB"/>
    <w:rsid w:val="000E7824"/>
    <w:rsid w:val="000E7BB7"/>
    <w:rsid w:val="000E7D52"/>
    <w:rsid w:val="000E7D9A"/>
    <w:rsid w:val="000F2072"/>
    <w:rsid w:val="000F2118"/>
    <w:rsid w:val="000F2142"/>
    <w:rsid w:val="000F2AE1"/>
    <w:rsid w:val="000F45F0"/>
    <w:rsid w:val="000F53FC"/>
    <w:rsid w:val="000F79C6"/>
    <w:rsid w:val="000F7C08"/>
    <w:rsid w:val="00100D54"/>
    <w:rsid w:val="0010165F"/>
    <w:rsid w:val="0010205E"/>
    <w:rsid w:val="00102212"/>
    <w:rsid w:val="0010501B"/>
    <w:rsid w:val="0010505D"/>
    <w:rsid w:val="00105303"/>
    <w:rsid w:val="00106861"/>
    <w:rsid w:val="00110E08"/>
    <w:rsid w:val="00111A8F"/>
    <w:rsid w:val="00112573"/>
    <w:rsid w:val="00120361"/>
    <w:rsid w:val="00120D2F"/>
    <w:rsid w:val="00122E02"/>
    <w:rsid w:val="00125D9E"/>
    <w:rsid w:val="001272E5"/>
    <w:rsid w:val="0012746D"/>
    <w:rsid w:val="001274D0"/>
    <w:rsid w:val="00130102"/>
    <w:rsid w:val="00131166"/>
    <w:rsid w:val="00132C32"/>
    <w:rsid w:val="00133E40"/>
    <w:rsid w:val="0013424F"/>
    <w:rsid w:val="0013506B"/>
    <w:rsid w:val="001376ED"/>
    <w:rsid w:val="00140031"/>
    <w:rsid w:val="001404F0"/>
    <w:rsid w:val="0014062C"/>
    <w:rsid w:val="001416F6"/>
    <w:rsid w:val="00143C1C"/>
    <w:rsid w:val="00151FEC"/>
    <w:rsid w:val="00153A95"/>
    <w:rsid w:val="00155A88"/>
    <w:rsid w:val="001569A5"/>
    <w:rsid w:val="00156B98"/>
    <w:rsid w:val="00160A79"/>
    <w:rsid w:val="00161313"/>
    <w:rsid w:val="00161EE2"/>
    <w:rsid w:val="001622DC"/>
    <w:rsid w:val="00162EDF"/>
    <w:rsid w:val="00164758"/>
    <w:rsid w:val="00166D80"/>
    <w:rsid w:val="00167DF2"/>
    <w:rsid w:val="00167E89"/>
    <w:rsid w:val="0017078B"/>
    <w:rsid w:val="00170CB0"/>
    <w:rsid w:val="0017289C"/>
    <w:rsid w:val="00180B6C"/>
    <w:rsid w:val="0018451A"/>
    <w:rsid w:val="0018655A"/>
    <w:rsid w:val="00186595"/>
    <w:rsid w:val="0018792E"/>
    <w:rsid w:val="0019033C"/>
    <w:rsid w:val="001917F4"/>
    <w:rsid w:val="00191C6E"/>
    <w:rsid w:val="00191D78"/>
    <w:rsid w:val="001950D3"/>
    <w:rsid w:val="001A03AA"/>
    <w:rsid w:val="001A131F"/>
    <w:rsid w:val="001A1D41"/>
    <w:rsid w:val="001A1D43"/>
    <w:rsid w:val="001A2E60"/>
    <w:rsid w:val="001A38DE"/>
    <w:rsid w:val="001A624F"/>
    <w:rsid w:val="001A6DB7"/>
    <w:rsid w:val="001B1304"/>
    <w:rsid w:val="001B1862"/>
    <w:rsid w:val="001B4046"/>
    <w:rsid w:val="001B4E68"/>
    <w:rsid w:val="001B6E2D"/>
    <w:rsid w:val="001B7949"/>
    <w:rsid w:val="001C044B"/>
    <w:rsid w:val="001C06A1"/>
    <w:rsid w:val="001C273B"/>
    <w:rsid w:val="001C328F"/>
    <w:rsid w:val="001C516C"/>
    <w:rsid w:val="001C7034"/>
    <w:rsid w:val="001C742D"/>
    <w:rsid w:val="001D1359"/>
    <w:rsid w:val="001D27DF"/>
    <w:rsid w:val="001D2A8D"/>
    <w:rsid w:val="001D2F6F"/>
    <w:rsid w:val="001D5530"/>
    <w:rsid w:val="001D63FE"/>
    <w:rsid w:val="001D67FA"/>
    <w:rsid w:val="001D68A6"/>
    <w:rsid w:val="001D6E44"/>
    <w:rsid w:val="001E4A64"/>
    <w:rsid w:val="001E55C7"/>
    <w:rsid w:val="001E6BA1"/>
    <w:rsid w:val="001F06C8"/>
    <w:rsid w:val="001F08E0"/>
    <w:rsid w:val="001F6D8A"/>
    <w:rsid w:val="00201FA5"/>
    <w:rsid w:val="002041BF"/>
    <w:rsid w:val="00204B23"/>
    <w:rsid w:val="00207FEC"/>
    <w:rsid w:val="00211662"/>
    <w:rsid w:val="00211DCC"/>
    <w:rsid w:val="002129A1"/>
    <w:rsid w:val="0021358C"/>
    <w:rsid w:val="002171D9"/>
    <w:rsid w:val="00220623"/>
    <w:rsid w:val="00220CF7"/>
    <w:rsid w:val="00221D5F"/>
    <w:rsid w:val="002236ED"/>
    <w:rsid w:val="00223DD9"/>
    <w:rsid w:val="00224E55"/>
    <w:rsid w:val="002257FF"/>
    <w:rsid w:val="0022635D"/>
    <w:rsid w:val="00227A85"/>
    <w:rsid w:val="0023025C"/>
    <w:rsid w:val="002309A7"/>
    <w:rsid w:val="002313E1"/>
    <w:rsid w:val="00234296"/>
    <w:rsid w:val="00235102"/>
    <w:rsid w:val="00235CD1"/>
    <w:rsid w:val="00236976"/>
    <w:rsid w:val="00240E33"/>
    <w:rsid w:val="00242DD1"/>
    <w:rsid w:val="00244872"/>
    <w:rsid w:val="00244A79"/>
    <w:rsid w:val="002472A0"/>
    <w:rsid w:val="0024737C"/>
    <w:rsid w:val="00251404"/>
    <w:rsid w:val="002529D3"/>
    <w:rsid w:val="00252E04"/>
    <w:rsid w:val="00252F40"/>
    <w:rsid w:val="002534BB"/>
    <w:rsid w:val="00254726"/>
    <w:rsid w:val="002552E2"/>
    <w:rsid w:val="00255684"/>
    <w:rsid w:val="00255CEE"/>
    <w:rsid w:val="00260129"/>
    <w:rsid w:val="002601ED"/>
    <w:rsid w:val="002630BC"/>
    <w:rsid w:val="00263287"/>
    <w:rsid w:val="0026679E"/>
    <w:rsid w:val="00266E3F"/>
    <w:rsid w:val="0027048B"/>
    <w:rsid w:val="00270A27"/>
    <w:rsid w:val="00271C5E"/>
    <w:rsid w:val="002751D9"/>
    <w:rsid w:val="002754DD"/>
    <w:rsid w:val="00276463"/>
    <w:rsid w:val="002775D1"/>
    <w:rsid w:val="00277632"/>
    <w:rsid w:val="00277700"/>
    <w:rsid w:val="00291847"/>
    <w:rsid w:val="00292F48"/>
    <w:rsid w:val="002944C9"/>
    <w:rsid w:val="002945FC"/>
    <w:rsid w:val="002955D2"/>
    <w:rsid w:val="002A0194"/>
    <w:rsid w:val="002A0F8E"/>
    <w:rsid w:val="002A130B"/>
    <w:rsid w:val="002A55DE"/>
    <w:rsid w:val="002A56B9"/>
    <w:rsid w:val="002A65C9"/>
    <w:rsid w:val="002B115F"/>
    <w:rsid w:val="002B1420"/>
    <w:rsid w:val="002B3770"/>
    <w:rsid w:val="002B3A0C"/>
    <w:rsid w:val="002B686D"/>
    <w:rsid w:val="002B6ABA"/>
    <w:rsid w:val="002C1773"/>
    <w:rsid w:val="002C3B06"/>
    <w:rsid w:val="002C3F93"/>
    <w:rsid w:val="002C492B"/>
    <w:rsid w:val="002C4FA9"/>
    <w:rsid w:val="002C5528"/>
    <w:rsid w:val="002C6B0D"/>
    <w:rsid w:val="002C6F3D"/>
    <w:rsid w:val="002C7691"/>
    <w:rsid w:val="002D133D"/>
    <w:rsid w:val="002D1BA6"/>
    <w:rsid w:val="002D3C4A"/>
    <w:rsid w:val="002D4658"/>
    <w:rsid w:val="002D479A"/>
    <w:rsid w:val="002D73E4"/>
    <w:rsid w:val="002E3A5E"/>
    <w:rsid w:val="002E5471"/>
    <w:rsid w:val="002E59A2"/>
    <w:rsid w:val="002F0AD8"/>
    <w:rsid w:val="002F2D95"/>
    <w:rsid w:val="002F5442"/>
    <w:rsid w:val="002F7ED1"/>
    <w:rsid w:val="00300AC1"/>
    <w:rsid w:val="00301044"/>
    <w:rsid w:val="00301EFA"/>
    <w:rsid w:val="00302F07"/>
    <w:rsid w:val="0030500A"/>
    <w:rsid w:val="00305079"/>
    <w:rsid w:val="0030517E"/>
    <w:rsid w:val="0030605F"/>
    <w:rsid w:val="003063E1"/>
    <w:rsid w:val="0030693D"/>
    <w:rsid w:val="00310DAC"/>
    <w:rsid w:val="003117B8"/>
    <w:rsid w:val="00312865"/>
    <w:rsid w:val="00312A26"/>
    <w:rsid w:val="00313284"/>
    <w:rsid w:val="003139E1"/>
    <w:rsid w:val="00313C1D"/>
    <w:rsid w:val="003152E0"/>
    <w:rsid w:val="00315A18"/>
    <w:rsid w:val="00316158"/>
    <w:rsid w:val="003169AF"/>
    <w:rsid w:val="00316C79"/>
    <w:rsid w:val="00321EEA"/>
    <w:rsid w:val="0032482E"/>
    <w:rsid w:val="00324C91"/>
    <w:rsid w:val="00324D7A"/>
    <w:rsid w:val="00325C18"/>
    <w:rsid w:val="0032710E"/>
    <w:rsid w:val="00331628"/>
    <w:rsid w:val="00335642"/>
    <w:rsid w:val="0033574D"/>
    <w:rsid w:val="003407E6"/>
    <w:rsid w:val="00343D9E"/>
    <w:rsid w:val="003453C0"/>
    <w:rsid w:val="003459C0"/>
    <w:rsid w:val="0034651B"/>
    <w:rsid w:val="003528C4"/>
    <w:rsid w:val="00352B87"/>
    <w:rsid w:val="00354DC4"/>
    <w:rsid w:val="00356D10"/>
    <w:rsid w:val="00357ACA"/>
    <w:rsid w:val="003612FB"/>
    <w:rsid w:val="0036146F"/>
    <w:rsid w:val="0036248E"/>
    <w:rsid w:val="00364529"/>
    <w:rsid w:val="0036493E"/>
    <w:rsid w:val="003670F9"/>
    <w:rsid w:val="00371114"/>
    <w:rsid w:val="00372DFE"/>
    <w:rsid w:val="00374461"/>
    <w:rsid w:val="00374EF3"/>
    <w:rsid w:val="003838C0"/>
    <w:rsid w:val="0038439A"/>
    <w:rsid w:val="003860CF"/>
    <w:rsid w:val="0038639E"/>
    <w:rsid w:val="00387EB2"/>
    <w:rsid w:val="0039114D"/>
    <w:rsid w:val="0039148B"/>
    <w:rsid w:val="00392435"/>
    <w:rsid w:val="00394C33"/>
    <w:rsid w:val="00395A35"/>
    <w:rsid w:val="003A124B"/>
    <w:rsid w:val="003A19A3"/>
    <w:rsid w:val="003A318E"/>
    <w:rsid w:val="003A5248"/>
    <w:rsid w:val="003A7180"/>
    <w:rsid w:val="003A77FC"/>
    <w:rsid w:val="003B3569"/>
    <w:rsid w:val="003B46A4"/>
    <w:rsid w:val="003B4EF4"/>
    <w:rsid w:val="003B6E93"/>
    <w:rsid w:val="003C26CB"/>
    <w:rsid w:val="003C33BE"/>
    <w:rsid w:val="003C4F21"/>
    <w:rsid w:val="003C667F"/>
    <w:rsid w:val="003C782E"/>
    <w:rsid w:val="003D0D17"/>
    <w:rsid w:val="003D1E67"/>
    <w:rsid w:val="003D3067"/>
    <w:rsid w:val="003D3792"/>
    <w:rsid w:val="003D3C9C"/>
    <w:rsid w:val="003D54A3"/>
    <w:rsid w:val="003D5CF1"/>
    <w:rsid w:val="003D63E6"/>
    <w:rsid w:val="003D6C58"/>
    <w:rsid w:val="003D70E2"/>
    <w:rsid w:val="003D7D7F"/>
    <w:rsid w:val="003E0B91"/>
    <w:rsid w:val="003E1151"/>
    <w:rsid w:val="003E1735"/>
    <w:rsid w:val="003E2D00"/>
    <w:rsid w:val="003E302E"/>
    <w:rsid w:val="003E3644"/>
    <w:rsid w:val="003E3A0F"/>
    <w:rsid w:val="003E6036"/>
    <w:rsid w:val="003E6732"/>
    <w:rsid w:val="003F6087"/>
    <w:rsid w:val="003F613E"/>
    <w:rsid w:val="00400092"/>
    <w:rsid w:val="00400E4E"/>
    <w:rsid w:val="00401B06"/>
    <w:rsid w:val="00401F6F"/>
    <w:rsid w:val="0040345F"/>
    <w:rsid w:val="00404675"/>
    <w:rsid w:val="00404C79"/>
    <w:rsid w:val="00405723"/>
    <w:rsid w:val="00405769"/>
    <w:rsid w:val="00406DF8"/>
    <w:rsid w:val="00414028"/>
    <w:rsid w:val="00414378"/>
    <w:rsid w:val="004156B8"/>
    <w:rsid w:val="00416224"/>
    <w:rsid w:val="00420635"/>
    <w:rsid w:val="004237FA"/>
    <w:rsid w:val="0042650D"/>
    <w:rsid w:val="0042670D"/>
    <w:rsid w:val="00430658"/>
    <w:rsid w:val="00431A08"/>
    <w:rsid w:val="00431C36"/>
    <w:rsid w:val="004327E2"/>
    <w:rsid w:val="0043691E"/>
    <w:rsid w:val="0043767C"/>
    <w:rsid w:val="0043785F"/>
    <w:rsid w:val="004379F7"/>
    <w:rsid w:val="004418BE"/>
    <w:rsid w:val="00441B75"/>
    <w:rsid w:val="00442649"/>
    <w:rsid w:val="004441A0"/>
    <w:rsid w:val="00445374"/>
    <w:rsid w:val="00446379"/>
    <w:rsid w:val="004476AB"/>
    <w:rsid w:val="004511BC"/>
    <w:rsid w:val="0045542D"/>
    <w:rsid w:val="00457EBD"/>
    <w:rsid w:val="004624E4"/>
    <w:rsid w:val="0046292A"/>
    <w:rsid w:val="00462B90"/>
    <w:rsid w:val="00463DCC"/>
    <w:rsid w:val="00465296"/>
    <w:rsid w:val="00465886"/>
    <w:rsid w:val="00465AE6"/>
    <w:rsid w:val="00465EA2"/>
    <w:rsid w:val="00467B1E"/>
    <w:rsid w:val="00470E71"/>
    <w:rsid w:val="004712B9"/>
    <w:rsid w:val="00472A27"/>
    <w:rsid w:val="00473EBE"/>
    <w:rsid w:val="00476B4D"/>
    <w:rsid w:val="00480A13"/>
    <w:rsid w:val="00480C32"/>
    <w:rsid w:val="00482E9D"/>
    <w:rsid w:val="00483E76"/>
    <w:rsid w:val="00486238"/>
    <w:rsid w:val="00486357"/>
    <w:rsid w:val="00487996"/>
    <w:rsid w:val="004879B3"/>
    <w:rsid w:val="00487AB9"/>
    <w:rsid w:val="004908E2"/>
    <w:rsid w:val="00492F3E"/>
    <w:rsid w:val="004951B3"/>
    <w:rsid w:val="0049530A"/>
    <w:rsid w:val="004954F1"/>
    <w:rsid w:val="0049612B"/>
    <w:rsid w:val="00496759"/>
    <w:rsid w:val="004968DB"/>
    <w:rsid w:val="00497234"/>
    <w:rsid w:val="00497D8E"/>
    <w:rsid w:val="004A2430"/>
    <w:rsid w:val="004A3DBA"/>
    <w:rsid w:val="004A4C3D"/>
    <w:rsid w:val="004A4E16"/>
    <w:rsid w:val="004A69B2"/>
    <w:rsid w:val="004A6FBE"/>
    <w:rsid w:val="004A75B7"/>
    <w:rsid w:val="004A7B30"/>
    <w:rsid w:val="004B0510"/>
    <w:rsid w:val="004B1A91"/>
    <w:rsid w:val="004B2A3A"/>
    <w:rsid w:val="004B3224"/>
    <w:rsid w:val="004B3FCF"/>
    <w:rsid w:val="004B5FD7"/>
    <w:rsid w:val="004C25C0"/>
    <w:rsid w:val="004C4B06"/>
    <w:rsid w:val="004C4CDF"/>
    <w:rsid w:val="004C5CB0"/>
    <w:rsid w:val="004C7B6B"/>
    <w:rsid w:val="004D2540"/>
    <w:rsid w:val="004D28D9"/>
    <w:rsid w:val="004D47ED"/>
    <w:rsid w:val="004D4B8E"/>
    <w:rsid w:val="004D576E"/>
    <w:rsid w:val="004D7E20"/>
    <w:rsid w:val="004E3FC7"/>
    <w:rsid w:val="004E432E"/>
    <w:rsid w:val="004E4C04"/>
    <w:rsid w:val="004E5543"/>
    <w:rsid w:val="004E56AD"/>
    <w:rsid w:val="004F2EE2"/>
    <w:rsid w:val="004F2F34"/>
    <w:rsid w:val="004F4AD4"/>
    <w:rsid w:val="004F52E6"/>
    <w:rsid w:val="004F7AC4"/>
    <w:rsid w:val="00502495"/>
    <w:rsid w:val="00502867"/>
    <w:rsid w:val="005044C2"/>
    <w:rsid w:val="00506DF1"/>
    <w:rsid w:val="00507586"/>
    <w:rsid w:val="00507A2B"/>
    <w:rsid w:val="005132A9"/>
    <w:rsid w:val="00515F4F"/>
    <w:rsid w:val="005206AB"/>
    <w:rsid w:val="00520B05"/>
    <w:rsid w:val="00525D57"/>
    <w:rsid w:val="0052761E"/>
    <w:rsid w:val="00530948"/>
    <w:rsid w:val="00530D4E"/>
    <w:rsid w:val="005318B3"/>
    <w:rsid w:val="00531B2D"/>
    <w:rsid w:val="00531F57"/>
    <w:rsid w:val="00533342"/>
    <w:rsid w:val="00533883"/>
    <w:rsid w:val="00535A6C"/>
    <w:rsid w:val="005367C3"/>
    <w:rsid w:val="00537023"/>
    <w:rsid w:val="0053733C"/>
    <w:rsid w:val="00541388"/>
    <w:rsid w:val="00541991"/>
    <w:rsid w:val="0054331A"/>
    <w:rsid w:val="005438FA"/>
    <w:rsid w:val="0054558B"/>
    <w:rsid w:val="00546C07"/>
    <w:rsid w:val="00547BDC"/>
    <w:rsid w:val="0055233B"/>
    <w:rsid w:val="005524D4"/>
    <w:rsid w:val="0055275C"/>
    <w:rsid w:val="005603A9"/>
    <w:rsid w:val="00562EFF"/>
    <w:rsid w:val="005640B4"/>
    <w:rsid w:val="0056767B"/>
    <w:rsid w:val="00567ACD"/>
    <w:rsid w:val="00572CBC"/>
    <w:rsid w:val="00572E33"/>
    <w:rsid w:val="00581878"/>
    <w:rsid w:val="00582368"/>
    <w:rsid w:val="005863A2"/>
    <w:rsid w:val="0059029E"/>
    <w:rsid w:val="0059099A"/>
    <w:rsid w:val="005939B5"/>
    <w:rsid w:val="00594F61"/>
    <w:rsid w:val="00596B68"/>
    <w:rsid w:val="00597E33"/>
    <w:rsid w:val="005A3147"/>
    <w:rsid w:val="005A3D68"/>
    <w:rsid w:val="005A42F4"/>
    <w:rsid w:val="005A7F25"/>
    <w:rsid w:val="005B0AC8"/>
    <w:rsid w:val="005B6727"/>
    <w:rsid w:val="005C00E0"/>
    <w:rsid w:val="005C07F1"/>
    <w:rsid w:val="005C1342"/>
    <w:rsid w:val="005C19F2"/>
    <w:rsid w:val="005C31F0"/>
    <w:rsid w:val="005C3364"/>
    <w:rsid w:val="005C377A"/>
    <w:rsid w:val="005C49A0"/>
    <w:rsid w:val="005C51BA"/>
    <w:rsid w:val="005C5C19"/>
    <w:rsid w:val="005C60FB"/>
    <w:rsid w:val="005C60FD"/>
    <w:rsid w:val="005C7628"/>
    <w:rsid w:val="005D070C"/>
    <w:rsid w:val="005D155B"/>
    <w:rsid w:val="005D1FCC"/>
    <w:rsid w:val="005D33BD"/>
    <w:rsid w:val="005D40B2"/>
    <w:rsid w:val="005D4F0D"/>
    <w:rsid w:val="005D5572"/>
    <w:rsid w:val="005D62CF"/>
    <w:rsid w:val="005D6EA4"/>
    <w:rsid w:val="005D7D51"/>
    <w:rsid w:val="005E067B"/>
    <w:rsid w:val="005E1D84"/>
    <w:rsid w:val="005E2ED2"/>
    <w:rsid w:val="005E35DF"/>
    <w:rsid w:val="005E47B3"/>
    <w:rsid w:val="005E4AE8"/>
    <w:rsid w:val="005E5366"/>
    <w:rsid w:val="005E5423"/>
    <w:rsid w:val="005E5554"/>
    <w:rsid w:val="005E66D4"/>
    <w:rsid w:val="005E6926"/>
    <w:rsid w:val="005E77D1"/>
    <w:rsid w:val="005F0D66"/>
    <w:rsid w:val="005F124A"/>
    <w:rsid w:val="005F1CB5"/>
    <w:rsid w:val="005F2079"/>
    <w:rsid w:val="005F4E34"/>
    <w:rsid w:val="005F6A7D"/>
    <w:rsid w:val="005F7079"/>
    <w:rsid w:val="005F7CF5"/>
    <w:rsid w:val="006024B1"/>
    <w:rsid w:val="006032A5"/>
    <w:rsid w:val="00603CDA"/>
    <w:rsid w:val="006074FB"/>
    <w:rsid w:val="00610FA9"/>
    <w:rsid w:val="00611779"/>
    <w:rsid w:val="00612462"/>
    <w:rsid w:val="00612F13"/>
    <w:rsid w:val="00613F15"/>
    <w:rsid w:val="00614043"/>
    <w:rsid w:val="00616545"/>
    <w:rsid w:val="0061676B"/>
    <w:rsid w:val="0061691E"/>
    <w:rsid w:val="00616C7B"/>
    <w:rsid w:val="0062121B"/>
    <w:rsid w:val="00621B1B"/>
    <w:rsid w:val="00621B26"/>
    <w:rsid w:val="00621EC9"/>
    <w:rsid w:val="00621F7F"/>
    <w:rsid w:val="00622DDD"/>
    <w:rsid w:val="00623CB8"/>
    <w:rsid w:val="00626343"/>
    <w:rsid w:val="00626B66"/>
    <w:rsid w:val="00630547"/>
    <w:rsid w:val="00630A39"/>
    <w:rsid w:val="00632420"/>
    <w:rsid w:val="00632ADD"/>
    <w:rsid w:val="00632C5F"/>
    <w:rsid w:val="00632EF5"/>
    <w:rsid w:val="00633F67"/>
    <w:rsid w:val="006359C1"/>
    <w:rsid w:val="00642133"/>
    <w:rsid w:val="00642B6A"/>
    <w:rsid w:val="00643EA4"/>
    <w:rsid w:val="00646A3D"/>
    <w:rsid w:val="006477D3"/>
    <w:rsid w:val="006564AC"/>
    <w:rsid w:val="00656AD4"/>
    <w:rsid w:val="0065712C"/>
    <w:rsid w:val="00660FE3"/>
    <w:rsid w:val="006611CC"/>
    <w:rsid w:val="00661A7D"/>
    <w:rsid w:val="0066269B"/>
    <w:rsid w:val="00665310"/>
    <w:rsid w:val="00666120"/>
    <w:rsid w:val="006676CA"/>
    <w:rsid w:val="00667744"/>
    <w:rsid w:val="00670C58"/>
    <w:rsid w:val="006722A7"/>
    <w:rsid w:val="0067460F"/>
    <w:rsid w:val="006758F1"/>
    <w:rsid w:val="00675FF1"/>
    <w:rsid w:val="006764B2"/>
    <w:rsid w:val="006807ED"/>
    <w:rsid w:val="00680A84"/>
    <w:rsid w:val="00680D52"/>
    <w:rsid w:val="00684219"/>
    <w:rsid w:val="00687D15"/>
    <w:rsid w:val="006904DC"/>
    <w:rsid w:val="00690A7C"/>
    <w:rsid w:val="00690ED0"/>
    <w:rsid w:val="0069489C"/>
    <w:rsid w:val="00696E87"/>
    <w:rsid w:val="00697EFB"/>
    <w:rsid w:val="006A11DE"/>
    <w:rsid w:val="006A20A4"/>
    <w:rsid w:val="006A24D8"/>
    <w:rsid w:val="006A292E"/>
    <w:rsid w:val="006A335C"/>
    <w:rsid w:val="006A4585"/>
    <w:rsid w:val="006B051E"/>
    <w:rsid w:val="006B1159"/>
    <w:rsid w:val="006B11A0"/>
    <w:rsid w:val="006B142C"/>
    <w:rsid w:val="006B186A"/>
    <w:rsid w:val="006B247D"/>
    <w:rsid w:val="006B47DD"/>
    <w:rsid w:val="006B4E4A"/>
    <w:rsid w:val="006B6012"/>
    <w:rsid w:val="006C0A9C"/>
    <w:rsid w:val="006C0D18"/>
    <w:rsid w:val="006C0E52"/>
    <w:rsid w:val="006C2D98"/>
    <w:rsid w:val="006C392F"/>
    <w:rsid w:val="006C4DFF"/>
    <w:rsid w:val="006C7A8F"/>
    <w:rsid w:val="006D136E"/>
    <w:rsid w:val="006D1B4B"/>
    <w:rsid w:val="006D3AE4"/>
    <w:rsid w:val="006D4596"/>
    <w:rsid w:val="006D58D2"/>
    <w:rsid w:val="006D7AFB"/>
    <w:rsid w:val="006E18BC"/>
    <w:rsid w:val="006E26AF"/>
    <w:rsid w:val="006E56B5"/>
    <w:rsid w:val="006E5FD1"/>
    <w:rsid w:val="006F1544"/>
    <w:rsid w:val="006F2FE3"/>
    <w:rsid w:val="006F3A6F"/>
    <w:rsid w:val="006F44E3"/>
    <w:rsid w:val="006F4BF7"/>
    <w:rsid w:val="006F53F2"/>
    <w:rsid w:val="006F78B6"/>
    <w:rsid w:val="00702489"/>
    <w:rsid w:val="0070326F"/>
    <w:rsid w:val="007042BB"/>
    <w:rsid w:val="00705427"/>
    <w:rsid w:val="00705B60"/>
    <w:rsid w:val="007103E8"/>
    <w:rsid w:val="00711CEF"/>
    <w:rsid w:val="00712D2E"/>
    <w:rsid w:val="0071335F"/>
    <w:rsid w:val="0071434E"/>
    <w:rsid w:val="007162D4"/>
    <w:rsid w:val="00720E63"/>
    <w:rsid w:val="00723856"/>
    <w:rsid w:val="00723F00"/>
    <w:rsid w:val="00723F8E"/>
    <w:rsid w:val="007241C7"/>
    <w:rsid w:val="0072640B"/>
    <w:rsid w:val="00726A8F"/>
    <w:rsid w:val="00726F5E"/>
    <w:rsid w:val="007301EE"/>
    <w:rsid w:val="00730E62"/>
    <w:rsid w:val="0073237C"/>
    <w:rsid w:val="00733D39"/>
    <w:rsid w:val="007345BC"/>
    <w:rsid w:val="007356D4"/>
    <w:rsid w:val="00735731"/>
    <w:rsid w:val="00735A5E"/>
    <w:rsid w:val="00737ABE"/>
    <w:rsid w:val="00737EB2"/>
    <w:rsid w:val="00740AB6"/>
    <w:rsid w:val="00741715"/>
    <w:rsid w:val="00742E87"/>
    <w:rsid w:val="00744211"/>
    <w:rsid w:val="00745E60"/>
    <w:rsid w:val="00745F51"/>
    <w:rsid w:val="007465D8"/>
    <w:rsid w:val="00747138"/>
    <w:rsid w:val="00752366"/>
    <w:rsid w:val="007560EE"/>
    <w:rsid w:val="00757814"/>
    <w:rsid w:val="0075793B"/>
    <w:rsid w:val="00760731"/>
    <w:rsid w:val="00761641"/>
    <w:rsid w:val="007633B7"/>
    <w:rsid w:val="00767B13"/>
    <w:rsid w:val="0077158F"/>
    <w:rsid w:val="00772118"/>
    <w:rsid w:val="00774BA8"/>
    <w:rsid w:val="0077506F"/>
    <w:rsid w:val="0077591E"/>
    <w:rsid w:val="00776298"/>
    <w:rsid w:val="007767B8"/>
    <w:rsid w:val="0078096F"/>
    <w:rsid w:val="00780F23"/>
    <w:rsid w:val="0078115B"/>
    <w:rsid w:val="00782225"/>
    <w:rsid w:val="007824B0"/>
    <w:rsid w:val="00784F95"/>
    <w:rsid w:val="00785A0A"/>
    <w:rsid w:val="00794956"/>
    <w:rsid w:val="007968B7"/>
    <w:rsid w:val="00796CA5"/>
    <w:rsid w:val="00796F88"/>
    <w:rsid w:val="00797C9F"/>
    <w:rsid w:val="007A7CF8"/>
    <w:rsid w:val="007B0EA3"/>
    <w:rsid w:val="007B190C"/>
    <w:rsid w:val="007B2FFF"/>
    <w:rsid w:val="007B420C"/>
    <w:rsid w:val="007B4B47"/>
    <w:rsid w:val="007B621F"/>
    <w:rsid w:val="007BC700"/>
    <w:rsid w:val="007C01BA"/>
    <w:rsid w:val="007C1750"/>
    <w:rsid w:val="007C17C7"/>
    <w:rsid w:val="007C17FF"/>
    <w:rsid w:val="007C1B72"/>
    <w:rsid w:val="007C215D"/>
    <w:rsid w:val="007C2172"/>
    <w:rsid w:val="007C2693"/>
    <w:rsid w:val="007C2DE5"/>
    <w:rsid w:val="007C2EBD"/>
    <w:rsid w:val="007C53EA"/>
    <w:rsid w:val="007C5674"/>
    <w:rsid w:val="007C65E5"/>
    <w:rsid w:val="007C68C3"/>
    <w:rsid w:val="007C6E97"/>
    <w:rsid w:val="007C6EE6"/>
    <w:rsid w:val="007D1BA7"/>
    <w:rsid w:val="007D1CAC"/>
    <w:rsid w:val="007D32CE"/>
    <w:rsid w:val="007D39C1"/>
    <w:rsid w:val="007D4A6E"/>
    <w:rsid w:val="007D4A7F"/>
    <w:rsid w:val="007D53B1"/>
    <w:rsid w:val="007D69C0"/>
    <w:rsid w:val="007D7ACF"/>
    <w:rsid w:val="007E0304"/>
    <w:rsid w:val="007E06E7"/>
    <w:rsid w:val="007E0E30"/>
    <w:rsid w:val="007E3858"/>
    <w:rsid w:val="007E604B"/>
    <w:rsid w:val="007E7223"/>
    <w:rsid w:val="007F1E29"/>
    <w:rsid w:val="007F2B85"/>
    <w:rsid w:val="007F6021"/>
    <w:rsid w:val="007F6437"/>
    <w:rsid w:val="007F771D"/>
    <w:rsid w:val="00801DA4"/>
    <w:rsid w:val="00802119"/>
    <w:rsid w:val="0080346F"/>
    <w:rsid w:val="00804B8B"/>
    <w:rsid w:val="00807A08"/>
    <w:rsid w:val="008108DE"/>
    <w:rsid w:val="00810A25"/>
    <w:rsid w:val="008117F7"/>
    <w:rsid w:val="00811F47"/>
    <w:rsid w:val="00812E87"/>
    <w:rsid w:val="00815BFF"/>
    <w:rsid w:val="00816653"/>
    <w:rsid w:val="00820185"/>
    <w:rsid w:val="00821449"/>
    <w:rsid w:val="00824241"/>
    <w:rsid w:val="008254F6"/>
    <w:rsid w:val="0082584A"/>
    <w:rsid w:val="0082620E"/>
    <w:rsid w:val="00826924"/>
    <w:rsid w:val="0082699B"/>
    <w:rsid w:val="00830E43"/>
    <w:rsid w:val="00832713"/>
    <w:rsid w:val="00832DC4"/>
    <w:rsid w:val="00833361"/>
    <w:rsid w:val="0083362D"/>
    <w:rsid w:val="008337FC"/>
    <w:rsid w:val="00833B8F"/>
    <w:rsid w:val="00834CA9"/>
    <w:rsid w:val="008378F4"/>
    <w:rsid w:val="00840312"/>
    <w:rsid w:val="008439AD"/>
    <w:rsid w:val="00844D0B"/>
    <w:rsid w:val="008456EB"/>
    <w:rsid w:val="008474EE"/>
    <w:rsid w:val="00847B93"/>
    <w:rsid w:val="00851609"/>
    <w:rsid w:val="00851CBD"/>
    <w:rsid w:val="0085249D"/>
    <w:rsid w:val="00853035"/>
    <w:rsid w:val="0085668F"/>
    <w:rsid w:val="00856F85"/>
    <w:rsid w:val="00860CB6"/>
    <w:rsid w:val="00860FE5"/>
    <w:rsid w:val="0086306E"/>
    <w:rsid w:val="00864105"/>
    <w:rsid w:val="00864D2A"/>
    <w:rsid w:val="00870995"/>
    <w:rsid w:val="0087202A"/>
    <w:rsid w:val="00873405"/>
    <w:rsid w:val="008756C9"/>
    <w:rsid w:val="008757A9"/>
    <w:rsid w:val="008758DB"/>
    <w:rsid w:val="00876E2B"/>
    <w:rsid w:val="008776D2"/>
    <w:rsid w:val="00877A41"/>
    <w:rsid w:val="00880D60"/>
    <w:rsid w:val="0088254F"/>
    <w:rsid w:val="00882701"/>
    <w:rsid w:val="008828AF"/>
    <w:rsid w:val="00883C7B"/>
    <w:rsid w:val="008843AF"/>
    <w:rsid w:val="008849E6"/>
    <w:rsid w:val="00891180"/>
    <w:rsid w:val="00892A9F"/>
    <w:rsid w:val="00893C51"/>
    <w:rsid w:val="0089410E"/>
    <w:rsid w:val="008955D7"/>
    <w:rsid w:val="00896DE9"/>
    <w:rsid w:val="00896E50"/>
    <w:rsid w:val="00897004"/>
    <w:rsid w:val="00897676"/>
    <w:rsid w:val="008A0364"/>
    <w:rsid w:val="008A16FE"/>
    <w:rsid w:val="008A185A"/>
    <w:rsid w:val="008A1E61"/>
    <w:rsid w:val="008A2BD4"/>
    <w:rsid w:val="008A3FA6"/>
    <w:rsid w:val="008A526B"/>
    <w:rsid w:val="008A5FB1"/>
    <w:rsid w:val="008A6445"/>
    <w:rsid w:val="008A6A71"/>
    <w:rsid w:val="008A70BA"/>
    <w:rsid w:val="008A761D"/>
    <w:rsid w:val="008B16C2"/>
    <w:rsid w:val="008B36CD"/>
    <w:rsid w:val="008B612B"/>
    <w:rsid w:val="008B6AD3"/>
    <w:rsid w:val="008B792B"/>
    <w:rsid w:val="008C0F00"/>
    <w:rsid w:val="008C28BE"/>
    <w:rsid w:val="008C38D0"/>
    <w:rsid w:val="008C43CA"/>
    <w:rsid w:val="008C4CEF"/>
    <w:rsid w:val="008C6218"/>
    <w:rsid w:val="008C6850"/>
    <w:rsid w:val="008D076C"/>
    <w:rsid w:val="008D2154"/>
    <w:rsid w:val="008D3136"/>
    <w:rsid w:val="008D4D20"/>
    <w:rsid w:val="008D58F8"/>
    <w:rsid w:val="008D67E8"/>
    <w:rsid w:val="008E003D"/>
    <w:rsid w:val="008E321D"/>
    <w:rsid w:val="008E4F46"/>
    <w:rsid w:val="008E563D"/>
    <w:rsid w:val="008E76ED"/>
    <w:rsid w:val="008F0BF9"/>
    <w:rsid w:val="008F1124"/>
    <w:rsid w:val="008F26E2"/>
    <w:rsid w:val="008F565E"/>
    <w:rsid w:val="008F63E4"/>
    <w:rsid w:val="00904AF7"/>
    <w:rsid w:val="00904B97"/>
    <w:rsid w:val="00904D43"/>
    <w:rsid w:val="00905199"/>
    <w:rsid w:val="00905229"/>
    <w:rsid w:val="00906314"/>
    <w:rsid w:val="0091277F"/>
    <w:rsid w:val="009127EB"/>
    <w:rsid w:val="009130F9"/>
    <w:rsid w:val="009148C9"/>
    <w:rsid w:val="0091720E"/>
    <w:rsid w:val="0092148A"/>
    <w:rsid w:val="009236C9"/>
    <w:rsid w:val="00924020"/>
    <w:rsid w:val="009241B3"/>
    <w:rsid w:val="009245D5"/>
    <w:rsid w:val="009278D5"/>
    <w:rsid w:val="00930C41"/>
    <w:rsid w:val="009331F2"/>
    <w:rsid w:val="009335D8"/>
    <w:rsid w:val="00934049"/>
    <w:rsid w:val="00937201"/>
    <w:rsid w:val="009446E2"/>
    <w:rsid w:val="00944965"/>
    <w:rsid w:val="0094549D"/>
    <w:rsid w:val="00947402"/>
    <w:rsid w:val="0095214C"/>
    <w:rsid w:val="00954D3D"/>
    <w:rsid w:val="009553E9"/>
    <w:rsid w:val="0095559B"/>
    <w:rsid w:val="0095654A"/>
    <w:rsid w:val="00961189"/>
    <w:rsid w:val="00964EF5"/>
    <w:rsid w:val="00965A90"/>
    <w:rsid w:val="0096617F"/>
    <w:rsid w:val="009662E3"/>
    <w:rsid w:val="00966584"/>
    <w:rsid w:val="0097019C"/>
    <w:rsid w:val="009705BD"/>
    <w:rsid w:val="00970E3E"/>
    <w:rsid w:val="0097594B"/>
    <w:rsid w:val="009761CA"/>
    <w:rsid w:val="00977D47"/>
    <w:rsid w:val="00980DE6"/>
    <w:rsid w:val="00981D87"/>
    <w:rsid w:val="00984B97"/>
    <w:rsid w:val="00984D08"/>
    <w:rsid w:val="00985A6F"/>
    <w:rsid w:val="009870C1"/>
    <w:rsid w:val="00987D4B"/>
    <w:rsid w:val="00990436"/>
    <w:rsid w:val="00991826"/>
    <w:rsid w:val="00991EE5"/>
    <w:rsid w:val="00993C96"/>
    <w:rsid w:val="00995FB1"/>
    <w:rsid w:val="00996E19"/>
    <w:rsid w:val="009A0D90"/>
    <w:rsid w:val="009A3634"/>
    <w:rsid w:val="009A38EC"/>
    <w:rsid w:val="009A3BB1"/>
    <w:rsid w:val="009A3C96"/>
    <w:rsid w:val="009B0898"/>
    <w:rsid w:val="009B1BD0"/>
    <w:rsid w:val="009B27E6"/>
    <w:rsid w:val="009B4F60"/>
    <w:rsid w:val="009B5AA1"/>
    <w:rsid w:val="009B703A"/>
    <w:rsid w:val="009C08D8"/>
    <w:rsid w:val="009C0C50"/>
    <w:rsid w:val="009C1CA4"/>
    <w:rsid w:val="009C1D8F"/>
    <w:rsid w:val="009C21B0"/>
    <w:rsid w:val="009C40E6"/>
    <w:rsid w:val="009C4549"/>
    <w:rsid w:val="009C4905"/>
    <w:rsid w:val="009C4914"/>
    <w:rsid w:val="009C5673"/>
    <w:rsid w:val="009C5745"/>
    <w:rsid w:val="009C5826"/>
    <w:rsid w:val="009C6D00"/>
    <w:rsid w:val="009C7168"/>
    <w:rsid w:val="009D7158"/>
    <w:rsid w:val="009D7D1D"/>
    <w:rsid w:val="009E1908"/>
    <w:rsid w:val="009E35AF"/>
    <w:rsid w:val="009E4C2F"/>
    <w:rsid w:val="009E4E2C"/>
    <w:rsid w:val="009E6E8A"/>
    <w:rsid w:val="009E79A6"/>
    <w:rsid w:val="009E8606"/>
    <w:rsid w:val="009F0518"/>
    <w:rsid w:val="009F2E84"/>
    <w:rsid w:val="009F4626"/>
    <w:rsid w:val="00A00689"/>
    <w:rsid w:val="00A00745"/>
    <w:rsid w:val="00A00B96"/>
    <w:rsid w:val="00A01AF5"/>
    <w:rsid w:val="00A0319D"/>
    <w:rsid w:val="00A03915"/>
    <w:rsid w:val="00A05CA0"/>
    <w:rsid w:val="00A11407"/>
    <w:rsid w:val="00A12BCC"/>
    <w:rsid w:val="00A14BDE"/>
    <w:rsid w:val="00A15584"/>
    <w:rsid w:val="00A17737"/>
    <w:rsid w:val="00A20A25"/>
    <w:rsid w:val="00A2327C"/>
    <w:rsid w:val="00A233DD"/>
    <w:rsid w:val="00A24EB4"/>
    <w:rsid w:val="00A276D7"/>
    <w:rsid w:val="00A30681"/>
    <w:rsid w:val="00A30C8F"/>
    <w:rsid w:val="00A31629"/>
    <w:rsid w:val="00A32E59"/>
    <w:rsid w:val="00A335E2"/>
    <w:rsid w:val="00A356D4"/>
    <w:rsid w:val="00A36534"/>
    <w:rsid w:val="00A40965"/>
    <w:rsid w:val="00A41B50"/>
    <w:rsid w:val="00A42112"/>
    <w:rsid w:val="00A4290E"/>
    <w:rsid w:val="00A4443F"/>
    <w:rsid w:val="00A46985"/>
    <w:rsid w:val="00A47163"/>
    <w:rsid w:val="00A47267"/>
    <w:rsid w:val="00A472D6"/>
    <w:rsid w:val="00A47BB9"/>
    <w:rsid w:val="00A50C34"/>
    <w:rsid w:val="00A52C5A"/>
    <w:rsid w:val="00A55611"/>
    <w:rsid w:val="00A5B3DB"/>
    <w:rsid w:val="00A62809"/>
    <w:rsid w:val="00A62B61"/>
    <w:rsid w:val="00A63347"/>
    <w:rsid w:val="00A650E8"/>
    <w:rsid w:val="00A65940"/>
    <w:rsid w:val="00A675E0"/>
    <w:rsid w:val="00A67E92"/>
    <w:rsid w:val="00A74358"/>
    <w:rsid w:val="00A7517D"/>
    <w:rsid w:val="00A757C0"/>
    <w:rsid w:val="00A7591B"/>
    <w:rsid w:val="00A76472"/>
    <w:rsid w:val="00A76D9E"/>
    <w:rsid w:val="00A76E9A"/>
    <w:rsid w:val="00A77A04"/>
    <w:rsid w:val="00A77F6C"/>
    <w:rsid w:val="00A80D2A"/>
    <w:rsid w:val="00A8131F"/>
    <w:rsid w:val="00A825B8"/>
    <w:rsid w:val="00A86B89"/>
    <w:rsid w:val="00A92EC6"/>
    <w:rsid w:val="00A92F23"/>
    <w:rsid w:val="00A9418A"/>
    <w:rsid w:val="00AA040C"/>
    <w:rsid w:val="00AA16A4"/>
    <w:rsid w:val="00AA2DDD"/>
    <w:rsid w:val="00AA3E1B"/>
    <w:rsid w:val="00AA546D"/>
    <w:rsid w:val="00AB3EC0"/>
    <w:rsid w:val="00AB6593"/>
    <w:rsid w:val="00AB72A2"/>
    <w:rsid w:val="00AC1C31"/>
    <w:rsid w:val="00AC3906"/>
    <w:rsid w:val="00AC3C66"/>
    <w:rsid w:val="00AC435A"/>
    <w:rsid w:val="00AC74F9"/>
    <w:rsid w:val="00AC7F02"/>
    <w:rsid w:val="00AD05A4"/>
    <w:rsid w:val="00AD090F"/>
    <w:rsid w:val="00AD2BDC"/>
    <w:rsid w:val="00AD2E60"/>
    <w:rsid w:val="00AD3083"/>
    <w:rsid w:val="00AD4524"/>
    <w:rsid w:val="00AD468E"/>
    <w:rsid w:val="00AD46C8"/>
    <w:rsid w:val="00AD4BA3"/>
    <w:rsid w:val="00AD6876"/>
    <w:rsid w:val="00AE0817"/>
    <w:rsid w:val="00AE1D23"/>
    <w:rsid w:val="00AE1E38"/>
    <w:rsid w:val="00AE5742"/>
    <w:rsid w:val="00AE6F2C"/>
    <w:rsid w:val="00AF0011"/>
    <w:rsid w:val="00AF1060"/>
    <w:rsid w:val="00AF3B04"/>
    <w:rsid w:val="00AF54DC"/>
    <w:rsid w:val="00AF6AFA"/>
    <w:rsid w:val="00AF74BF"/>
    <w:rsid w:val="00B00527"/>
    <w:rsid w:val="00B00823"/>
    <w:rsid w:val="00B0097D"/>
    <w:rsid w:val="00B0126F"/>
    <w:rsid w:val="00B01DCB"/>
    <w:rsid w:val="00B01E13"/>
    <w:rsid w:val="00B022B6"/>
    <w:rsid w:val="00B034F3"/>
    <w:rsid w:val="00B0356E"/>
    <w:rsid w:val="00B03667"/>
    <w:rsid w:val="00B0378E"/>
    <w:rsid w:val="00B04FDA"/>
    <w:rsid w:val="00B05BDC"/>
    <w:rsid w:val="00B06019"/>
    <w:rsid w:val="00B07D88"/>
    <w:rsid w:val="00B10320"/>
    <w:rsid w:val="00B11D14"/>
    <w:rsid w:val="00B12DD7"/>
    <w:rsid w:val="00B132CF"/>
    <w:rsid w:val="00B14CBC"/>
    <w:rsid w:val="00B20BC1"/>
    <w:rsid w:val="00B22B7E"/>
    <w:rsid w:val="00B311DB"/>
    <w:rsid w:val="00B3198A"/>
    <w:rsid w:val="00B355B2"/>
    <w:rsid w:val="00B35E27"/>
    <w:rsid w:val="00B3613F"/>
    <w:rsid w:val="00B41798"/>
    <w:rsid w:val="00B42111"/>
    <w:rsid w:val="00B4369F"/>
    <w:rsid w:val="00B440B6"/>
    <w:rsid w:val="00B44CB8"/>
    <w:rsid w:val="00B4650A"/>
    <w:rsid w:val="00B47BFF"/>
    <w:rsid w:val="00B52B90"/>
    <w:rsid w:val="00B53143"/>
    <w:rsid w:val="00B535B6"/>
    <w:rsid w:val="00B53AD5"/>
    <w:rsid w:val="00B5476B"/>
    <w:rsid w:val="00B54C05"/>
    <w:rsid w:val="00B55C52"/>
    <w:rsid w:val="00B55FEB"/>
    <w:rsid w:val="00B57D52"/>
    <w:rsid w:val="00B61C17"/>
    <w:rsid w:val="00B64F49"/>
    <w:rsid w:val="00B66F23"/>
    <w:rsid w:val="00B67449"/>
    <w:rsid w:val="00B67461"/>
    <w:rsid w:val="00B7010E"/>
    <w:rsid w:val="00B70520"/>
    <w:rsid w:val="00B70EE1"/>
    <w:rsid w:val="00B723AD"/>
    <w:rsid w:val="00B73F1E"/>
    <w:rsid w:val="00B74877"/>
    <w:rsid w:val="00B749E2"/>
    <w:rsid w:val="00B754F7"/>
    <w:rsid w:val="00B75EA5"/>
    <w:rsid w:val="00B765AF"/>
    <w:rsid w:val="00B76897"/>
    <w:rsid w:val="00B769E6"/>
    <w:rsid w:val="00B77EC2"/>
    <w:rsid w:val="00B81C62"/>
    <w:rsid w:val="00B861B7"/>
    <w:rsid w:val="00B87982"/>
    <w:rsid w:val="00B87DB3"/>
    <w:rsid w:val="00B8B51A"/>
    <w:rsid w:val="00B90111"/>
    <w:rsid w:val="00B92E9E"/>
    <w:rsid w:val="00B93AE3"/>
    <w:rsid w:val="00B93D2C"/>
    <w:rsid w:val="00BA050F"/>
    <w:rsid w:val="00BA1CE9"/>
    <w:rsid w:val="00BA25A9"/>
    <w:rsid w:val="00BA2F83"/>
    <w:rsid w:val="00BA399E"/>
    <w:rsid w:val="00BB1C92"/>
    <w:rsid w:val="00BB24F6"/>
    <w:rsid w:val="00BB2C34"/>
    <w:rsid w:val="00BB3AAA"/>
    <w:rsid w:val="00BB41E1"/>
    <w:rsid w:val="00BB54C3"/>
    <w:rsid w:val="00BB589F"/>
    <w:rsid w:val="00BB5912"/>
    <w:rsid w:val="00BC0EE5"/>
    <w:rsid w:val="00BC3969"/>
    <w:rsid w:val="00BC4147"/>
    <w:rsid w:val="00BC4587"/>
    <w:rsid w:val="00BC6839"/>
    <w:rsid w:val="00BC6F07"/>
    <w:rsid w:val="00BD4B1F"/>
    <w:rsid w:val="00BD7248"/>
    <w:rsid w:val="00BE023C"/>
    <w:rsid w:val="00BE252E"/>
    <w:rsid w:val="00BE26C2"/>
    <w:rsid w:val="00BE2768"/>
    <w:rsid w:val="00BE34DE"/>
    <w:rsid w:val="00BE3617"/>
    <w:rsid w:val="00BE42AB"/>
    <w:rsid w:val="00BE52D8"/>
    <w:rsid w:val="00BE57D6"/>
    <w:rsid w:val="00BE5EF7"/>
    <w:rsid w:val="00BE5F17"/>
    <w:rsid w:val="00BF08BA"/>
    <w:rsid w:val="00BF12C2"/>
    <w:rsid w:val="00BF43C8"/>
    <w:rsid w:val="00BF44FE"/>
    <w:rsid w:val="00BF456B"/>
    <w:rsid w:val="00C0128E"/>
    <w:rsid w:val="00C01DCC"/>
    <w:rsid w:val="00C02828"/>
    <w:rsid w:val="00C02E2F"/>
    <w:rsid w:val="00C05590"/>
    <w:rsid w:val="00C07674"/>
    <w:rsid w:val="00C10A9B"/>
    <w:rsid w:val="00C11EC5"/>
    <w:rsid w:val="00C11F30"/>
    <w:rsid w:val="00C12599"/>
    <w:rsid w:val="00C129DE"/>
    <w:rsid w:val="00C13822"/>
    <w:rsid w:val="00C155BE"/>
    <w:rsid w:val="00C158C6"/>
    <w:rsid w:val="00C15D84"/>
    <w:rsid w:val="00C16623"/>
    <w:rsid w:val="00C21732"/>
    <w:rsid w:val="00C22385"/>
    <w:rsid w:val="00C24335"/>
    <w:rsid w:val="00C24FF3"/>
    <w:rsid w:val="00C25171"/>
    <w:rsid w:val="00C276D6"/>
    <w:rsid w:val="00C3071F"/>
    <w:rsid w:val="00C30DE0"/>
    <w:rsid w:val="00C31493"/>
    <w:rsid w:val="00C3170D"/>
    <w:rsid w:val="00C31EE3"/>
    <w:rsid w:val="00C337C0"/>
    <w:rsid w:val="00C35732"/>
    <w:rsid w:val="00C35A82"/>
    <w:rsid w:val="00C3783E"/>
    <w:rsid w:val="00C403D8"/>
    <w:rsid w:val="00C42BE2"/>
    <w:rsid w:val="00C44DFE"/>
    <w:rsid w:val="00C52548"/>
    <w:rsid w:val="00C52935"/>
    <w:rsid w:val="00C52F53"/>
    <w:rsid w:val="00C53AA3"/>
    <w:rsid w:val="00C53CE4"/>
    <w:rsid w:val="00C54B3B"/>
    <w:rsid w:val="00C54E97"/>
    <w:rsid w:val="00C558F1"/>
    <w:rsid w:val="00C55986"/>
    <w:rsid w:val="00C55B18"/>
    <w:rsid w:val="00C57EA4"/>
    <w:rsid w:val="00C6074C"/>
    <w:rsid w:val="00C61136"/>
    <w:rsid w:val="00C61293"/>
    <w:rsid w:val="00C651B8"/>
    <w:rsid w:val="00C66EBC"/>
    <w:rsid w:val="00C672BA"/>
    <w:rsid w:val="00C712E1"/>
    <w:rsid w:val="00C7149F"/>
    <w:rsid w:val="00C717FC"/>
    <w:rsid w:val="00C734C9"/>
    <w:rsid w:val="00C7363E"/>
    <w:rsid w:val="00C73CA8"/>
    <w:rsid w:val="00C75872"/>
    <w:rsid w:val="00C764E4"/>
    <w:rsid w:val="00C8021A"/>
    <w:rsid w:val="00C8065E"/>
    <w:rsid w:val="00C81433"/>
    <w:rsid w:val="00C8321A"/>
    <w:rsid w:val="00C8331D"/>
    <w:rsid w:val="00C8488E"/>
    <w:rsid w:val="00C84B72"/>
    <w:rsid w:val="00C84D93"/>
    <w:rsid w:val="00C8697A"/>
    <w:rsid w:val="00C92F27"/>
    <w:rsid w:val="00C9384F"/>
    <w:rsid w:val="00C9477E"/>
    <w:rsid w:val="00C95505"/>
    <w:rsid w:val="00CA0FB5"/>
    <w:rsid w:val="00CA0FF1"/>
    <w:rsid w:val="00CA1C7F"/>
    <w:rsid w:val="00CA2050"/>
    <w:rsid w:val="00CA3027"/>
    <w:rsid w:val="00CA3280"/>
    <w:rsid w:val="00CA3C94"/>
    <w:rsid w:val="00CA4B89"/>
    <w:rsid w:val="00CA56A4"/>
    <w:rsid w:val="00CA7F29"/>
    <w:rsid w:val="00CB17DE"/>
    <w:rsid w:val="00CB1DAA"/>
    <w:rsid w:val="00CB20C9"/>
    <w:rsid w:val="00CB235D"/>
    <w:rsid w:val="00CB29A4"/>
    <w:rsid w:val="00CB53B0"/>
    <w:rsid w:val="00CB7722"/>
    <w:rsid w:val="00CC04EA"/>
    <w:rsid w:val="00CC0CDF"/>
    <w:rsid w:val="00CC275C"/>
    <w:rsid w:val="00CC2D0E"/>
    <w:rsid w:val="00CC6A25"/>
    <w:rsid w:val="00CC6DEA"/>
    <w:rsid w:val="00CC7F69"/>
    <w:rsid w:val="00CC7F84"/>
    <w:rsid w:val="00CD0C3D"/>
    <w:rsid w:val="00CD1161"/>
    <w:rsid w:val="00CD1458"/>
    <w:rsid w:val="00CD1B0D"/>
    <w:rsid w:val="00CD2F3B"/>
    <w:rsid w:val="00CD386C"/>
    <w:rsid w:val="00CD50C7"/>
    <w:rsid w:val="00CD64D5"/>
    <w:rsid w:val="00CD6A47"/>
    <w:rsid w:val="00CD76E0"/>
    <w:rsid w:val="00CE2B28"/>
    <w:rsid w:val="00CE4268"/>
    <w:rsid w:val="00CE4BEC"/>
    <w:rsid w:val="00CE5815"/>
    <w:rsid w:val="00CE5C7E"/>
    <w:rsid w:val="00CE7290"/>
    <w:rsid w:val="00CE78E0"/>
    <w:rsid w:val="00CF0003"/>
    <w:rsid w:val="00CF17F4"/>
    <w:rsid w:val="00CF265C"/>
    <w:rsid w:val="00CF5429"/>
    <w:rsid w:val="00CF5C21"/>
    <w:rsid w:val="00CF5D6D"/>
    <w:rsid w:val="00CF7BBD"/>
    <w:rsid w:val="00D000E6"/>
    <w:rsid w:val="00D00147"/>
    <w:rsid w:val="00D004F0"/>
    <w:rsid w:val="00D00B06"/>
    <w:rsid w:val="00D01B6B"/>
    <w:rsid w:val="00D02CA2"/>
    <w:rsid w:val="00D037E5"/>
    <w:rsid w:val="00D03CE3"/>
    <w:rsid w:val="00D0686A"/>
    <w:rsid w:val="00D1082A"/>
    <w:rsid w:val="00D1457E"/>
    <w:rsid w:val="00D14A08"/>
    <w:rsid w:val="00D20280"/>
    <w:rsid w:val="00D20EC3"/>
    <w:rsid w:val="00D21BEC"/>
    <w:rsid w:val="00D2204A"/>
    <w:rsid w:val="00D25388"/>
    <w:rsid w:val="00D25489"/>
    <w:rsid w:val="00D266B7"/>
    <w:rsid w:val="00D267CB"/>
    <w:rsid w:val="00D2758D"/>
    <w:rsid w:val="00D32BD3"/>
    <w:rsid w:val="00D32DC9"/>
    <w:rsid w:val="00D33C34"/>
    <w:rsid w:val="00D35DC6"/>
    <w:rsid w:val="00D3608D"/>
    <w:rsid w:val="00D40220"/>
    <w:rsid w:val="00D402EF"/>
    <w:rsid w:val="00D437E4"/>
    <w:rsid w:val="00D45B26"/>
    <w:rsid w:val="00D460CD"/>
    <w:rsid w:val="00D46D7E"/>
    <w:rsid w:val="00D50AEF"/>
    <w:rsid w:val="00D521C3"/>
    <w:rsid w:val="00D525DF"/>
    <w:rsid w:val="00D54D56"/>
    <w:rsid w:val="00D55DEB"/>
    <w:rsid w:val="00D616FC"/>
    <w:rsid w:val="00D61F70"/>
    <w:rsid w:val="00D638DD"/>
    <w:rsid w:val="00D65C03"/>
    <w:rsid w:val="00D665C1"/>
    <w:rsid w:val="00D70714"/>
    <w:rsid w:val="00D712A2"/>
    <w:rsid w:val="00D74AB0"/>
    <w:rsid w:val="00D74B16"/>
    <w:rsid w:val="00D7631C"/>
    <w:rsid w:val="00D80885"/>
    <w:rsid w:val="00D809C9"/>
    <w:rsid w:val="00D81261"/>
    <w:rsid w:val="00D8364A"/>
    <w:rsid w:val="00D83770"/>
    <w:rsid w:val="00D83AD7"/>
    <w:rsid w:val="00D83B45"/>
    <w:rsid w:val="00D856D6"/>
    <w:rsid w:val="00D87C05"/>
    <w:rsid w:val="00D927AE"/>
    <w:rsid w:val="00D92FAA"/>
    <w:rsid w:val="00D94932"/>
    <w:rsid w:val="00D95795"/>
    <w:rsid w:val="00D9698F"/>
    <w:rsid w:val="00D969A1"/>
    <w:rsid w:val="00D96DE2"/>
    <w:rsid w:val="00DA2AA2"/>
    <w:rsid w:val="00DA3208"/>
    <w:rsid w:val="00DA4223"/>
    <w:rsid w:val="00DA4E9D"/>
    <w:rsid w:val="00DA65F9"/>
    <w:rsid w:val="00DA6C58"/>
    <w:rsid w:val="00DB0C22"/>
    <w:rsid w:val="00DB23F4"/>
    <w:rsid w:val="00DB490E"/>
    <w:rsid w:val="00DC1E50"/>
    <w:rsid w:val="00DC4D92"/>
    <w:rsid w:val="00DC688C"/>
    <w:rsid w:val="00DC7BD9"/>
    <w:rsid w:val="00DC7EA4"/>
    <w:rsid w:val="00DD0ED2"/>
    <w:rsid w:val="00DD12AB"/>
    <w:rsid w:val="00DD1347"/>
    <w:rsid w:val="00DD1A0E"/>
    <w:rsid w:val="00DD3432"/>
    <w:rsid w:val="00DD3C18"/>
    <w:rsid w:val="00DD7432"/>
    <w:rsid w:val="00DE01C1"/>
    <w:rsid w:val="00DE0419"/>
    <w:rsid w:val="00DE0A7E"/>
    <w:rsid w:val="00DE546D"/>
    <w:rsid w:val="00DE561D"/>
    <w:rsid w:val="00DE63E0"/>
    <w:rsid w:val="00DF0B30"/>
    <w:rsid w:val="00DF29F5"/>
    <w:rsid w:val="00DF34E7"/>
    <w:rsid w:val="00DF37CF"/>
    <w:rsid w:val="00E007D1"/>
    <w:rsid w:val="00E019F5"/>
    <w:rsid w:val="00E022A9"/>
    <w:rsid w:val="00E040ED"/>
    <w:rsid w:val="00E0456B"/>
    <w:rsid w:val="00E05E2B"/>
    <w:rsid w:val="00E10081"/>
    <w:rsid w:val="00E10551"/>
    <w:rsid w:val="00E10892"/>
    <w:rsid w:val="00E113D9"/>
    <w:rsid w:val="00E115E5"/>
    <w:rsid w:val="00E12365"/>
    <w:rsid w:val="00E12F73"/>
    <w:rsid w:val="00E13BD5"/>
    <w:rsid w:val="00E15778"/>
    <w:rsid w:val="00E16E8E"/>
    <w:rsid w:val="00E17ECA"/>
    <w:rsid w:val="00E22B58"/>
    <w:rsid w:val="00E2518C"/>
    <w:rsid w:val="00E266CB"/>
    <w:rsid w:val="00E26A4F"/>
    <w:rsid w:val="00E26C9B"/>
    <w:rsid w:val="00E26F14"/>
    <w:rsid w:val="00E272F4"/>
    <w:rsid w:val="00E27374"/>
    <w:rsid w:val="00E27F1F"/>
    <w:rsid w:val="00E30BE8"/>
    <w:rsid w:val="00E31807"/>
    <w:rsid w:val="00E32D00"/>
    <w:rsid w:val="00E35D80"/>
    <w:rsid w:val="00E37D66"/>
    <w:rsid w:val="00E40E30"/>
    <w:rsid w:val="00E45299"/>
    <w:rsid w:val="00E5018B"/>
    <w:rsid w:val="00E506AF"/>
    <w:rsid w:val="00E5171F"/>
    <w:rsid w:val="00E51BB7"/>
    <w:rsid w:val="00E51EF1"/>
    <w:rsid w:val="00E521EF"/>
    <w:rsid w:val="00E523FE"/>
    <w:rsid w:val="00E529C3"/>
    <w:rsid w:val="00E5325F"/>
    <w:rsid w:val="00E556ED"/>
    <w:rsid w:val="00E55E61"/>
    <w:rsid w:val="00E56D36"/>
    <w:rsid w:val="00E575AF"/>
    <w:rsid w:val="00E6036C"/>
    <w:rsid w:val="00E608C6"/>
    <w:rsid w:val="00E61CF9"/>
    <w:rsid w:val="00E642A1"/>
    <w:rsid w:val="00E64B68"/>
    <w:rsid w:val="00E67256"/>
    <w:rsid w:val="00E67480"/>
    <w:rsid w:val="00E67FC7"/>
    <w:rsid w:val="00E70446"/>
    <w:rsid w:val="00E7362E"/>
    <w:rsid w:val="00E73A6A"/>
    <w:rsid w:val="00E75131"/>
    <w:rsid w:val="00E753E5"/>
    <w:rsid w:val="00E77CDB"/>
    <w:rsid w:val="00E801C1"/>
    <w:rsid w:val="00E82B98"/>
    <w:rsid w:val="00E85241"/>
    <w:rsid w:val="00E85A71"/>
    <w:rsid w:val="00E85CC4"/>
    <w:rsid w:val="00E910C2"/>
    <w:rsid w:val="00E94BCB"/>
    <w:rsid w:val="00E95342"/>
    <w:rsid w:val="00E95F96"/>
    <w:rsid w:val="00E96168"/>
    <w:rsid w:val="00EA018F"/>
    <w:rsid w:val="00EA0890"/>
    <w:rsid w:val="00EA0DC4"/>
    <w:rsid w:val="00EA3514"/>
    <w:rsid w:val="00EA6E75"/>
    <w:rsid w:val="00EB12AF"/>
    <w:rsid w:val="00EB2804"/>
    <w:rsid w:val="00EB2F95"/>
    <w:rsid w:val="00EB3359"/>
    <w:rsid w:val="00EB43D1"/>
    <w:rsid w:val="00EB6156"/>
    <w:rsid w:val="00EB7412"/>
    <w:rsid w:val="00EB743B"/>
    <w:rsid w:val="00EB7A27"/>
    <w:rsid w:val="00EB7C57"/>
    <w:rsid w:val="00EC1B22"/>
    <w:rsid w:val="00EC1D42"/>
    <w:rsid w:val="00EC2CFF"/>
    <w:rsid w:val="00EC345B"/>
    <w:rsid w:val="00EC4F6A"/>
    <w:rsid w:val="00EC54F3"/>
    <w:rsid w:val="00EC6F58"/>
    <w:rsid w:val="00EC7EC1"/>
    <w:rsid w:val="00ED0EA6"/>
    <w:rsid w:val="00ED1985"/>
    <w:rsid w:val="00ED1A27"/>
    <w:rsid w:val="00ED38B8"/>
    <w:rsid w:val="00ED415D"/>
    <w:rsid w:val="00ED59E9"/>
    <w:rsid w:val="00ED6648"/>
    <w:rsid w:val="00EE0244"/>
    <w:rsid w:val="00EE5983"/>
    <w:rsid w:val="00EE5DC2"/>
    <w:rsid w:val="00EE6C95"/>
    <w:rsid w:val="00EE6FD6"/>
    <w:rsid w:val="00EE7896"/>
    <w:rsid w:val="00EF1995"/>
    <w:rsid w:val="00EF1C17"/>
    <w:rsid w:val="00EF35A6"/>
    <w:rsid w:val="00EF535D"/>
    <w:rsid w:val="00EF6F6F"/>
    <w:rsid w:val="00EF7C76"/>
    <w:rsid w:val="00F0083E"/>
    <w:rsid w:val="00F0113B"/>
    <w:rsid w:val="00F03FE0"/>
    <w:rsid w:val="00F1020A"/>
    <w:rsid w:val="00F10B9D"/>
    <w:rsid w:val="00F124F5"/>
    <w:rsid w:val="00F12897"/>
    <w:rsid w:val="00F1374C"/>
    <w:rsid w:val="00F13B51"/>
    <w:rsid w:val="00F13E68"/>
    <w:rsid w:val="00F13F1F"/>
    <w:rsid w:val="00F16BC2"/>
    <w:rsid w:val="00F242FA"/>
    <w:rsid w:val="00F2454C"/>
    <w:rsid w:val="00F2465D"/>
    <w:rsid w:val="00F26D8A"/>
    <w:rsid w:val="00F26DDF"/>
    <w:rsid w:val="00F321CA"/>
    <w:rsid w:val="00F34095"/>
    <w:rsid w:val="00F348A4"/>
    <w:rsid w:val="00F34C89"/>
    <w:rsid w:val="00F35A7E"/>
    <w:rsid w:val="00F37127"/>
    <w:rsid w:val="00F426AA"/>
    <w:rsid w:val="00F42F92"/>
    <w:rsid w:val="00F432AE"/>
    <w:rsid w:val="00F45317"/>
    <w:rsid w:val="00F51531"/>
    <w:rsid w:val="00F51DBA"/>
    <w:rsid w:val="00F525B5"/>
    <w:rsid w:val="00F52897"/>
    <w:rsid w:val="00F5490B"/>
    <w:rsid w:val="00F55C0C"/>
    <w:rsid w:val="00F56F0E"/>
    <w:rsid w:val="00F614BC"/>
    <w:rsid w:val="00F62F23"/>
    <w:rsid w:val="00F66D81"/>
    <w:rsid w:val="00F67C46"/>
    <w:rsid w:val="00F72130"/>
    <w:rsid w:val="00F740B0"/>
    <w:rsid w:val="00F75FDF"/>
    <w:rsid w:val="00F769C6"/>
    <w:rsid w:val="00F77894"/>
    <w:rsid w:val="00F77946"/>
    <w:rsid w:val="00F802D9"/>
    <w:rsid w:val="00F82B95"/>
    <w:rsid w:val="00F8444F"/>
    <w:rsid w:val="00F87561"/>
    <w:rsid w:val="00F87A34"/>
    <w:rsid w:val="00F87DEA"/>
    <w:rsid w:val="00F91D0C"/>
    <w:rsid w:val="00F9337B"/>
    <w:rsid w:val="00F941A1"/>
    <w:rsid w:val="00F94A49"/>
    <w:rsid w:val="00F94F3B"/>
    <w:rsid w:val="00F94F86"/>
    <w:rsid w:val="00F95132"/>
    <w:rsid w:val="00F95185"/>
    <w:rsid w:val="00FA0859"/>
    <w:rsid w:val="00FA1305"/>
    <w:rsid w:val="00FA35EB"/>
    <w:rsid w:val="00FA6486"/>
    <w:rsid w:val="00FB203C"/>
    <w:rsid w:val="00FB4776"/>
    <w:rsid w:val="00FB50EA"/>
    <w:rsid w:val="00FB5161"/>
    <w:rsid w:val="00FB59D2"/>
    <w:rsid w:val="00FB620D"/>
    <w:rsid w:val="00FB66D6"/>
    <w:rsid w:val="00FB6768"/>
    <w:rsid w:val="00FB6889"/>
    <w:rsid w:val="00FB6EF0"/>
    <w:rsid w:val="00FC009C"/>
    <w:rsid w:val="00FC02BD"/>
    <w:rsid w:val="00FC03A5"/>
    <w:rsid w:val="00FC07D4"/>
    <w:rsid w:val="00FC0891"/>
    <w:rsid w:val="00FC2226"/>
    <w:rsid w:val="00FC27A8"/>
    <w:rsid w:val="00FC3EF1"/>
    <w:rsid w:val="00FC5EE4"/>
    <w:rsid w:val="00FC6F44"/>
    <w:rsid w:val="00FD1186"/>
    <w:rsid w:val="00FD22D3"/>
    <w:rsid w:val="00FD3C09"/>
    <w:rsid w:val="00FD45CE"/>
    <w:rsid w:val="00FD584E"/>
    <w:rsid w:val="00FE1A59"/>
    <w:rsid w:val="00FE3173"/>
    <w:rsid w:val="00FE41A9"/>
    <w:rsid w:val="00FE5047"/>
    <w:rsid w:val="00FE5B6C"/>
    <w:rsid w:val="00FE637A"/>
    <w:rsid w:val="00FE66A2"/>
    <w:rsid w:val="00FE6940"/>
    <w:rsid w:val="00FE746E"/>
    <w:rsid w:val="00FE7775"/>
    <w:rsid w:val="00FF0147"/>
    <w:rsid w:val="00FF1525"/>
    <w:rsid w:val="00FF184D"/>
    <w:rsid w:val="00FF676E"/>
    <w:rsid w:val="013B8814"/>
    <w:rsid w:val="0190A997"/>
    <w:rsid w:val="01E3F2CB"/>
    <w:rsid w:val="01E5F5A1"/>
    <w:rsid w:val="028C9A63"/>
    <w:rsid w:val="031F78D1"/>
    <w:rsid w:val="0342EE4B"/>
    <w:rsid w:val="036C51B3"/>
    <w:rsid w:val="0375F8B7"/>
    <w:rsid w:val="037706E4"/>
    <w:rsid w:val="03974070"/>
    <w:rsid w:val="03A43737"/>
    <w:rsid w:val="03AD589A"/>
    <w:rsid w:val="03C51C2F"/>
    <w:rsid w:val="03EE9680"/>
    <w:rsid w:val="04019ED9"/>
    <w:rsid w:val="042A75C3"/>
    <w:rsid w:val="04467D0A"/>
    <w:rsid w:val="0453F93B"/>
    <w:rsid w:val="045DA5A8"/>
    <w:rsid w:val="047E0081"/>
    <w:rsid w:val="04912BE1"/>
    <w:rsid w:val="04936B1C"/>
    <w:rsid w:val="04A05CE8"/>
    <w:rsid w:val="04A7F65E"/>
    <w:rsid w:val="04BCCB44"/>
    <w:rsid w:val="04CF14BA"/>
    <w:rsid w:val="04EDE13E"/>
    <w:rsid w:val="05404D80"/>
    <w:rsid w:val="05453710"/>
    <w:rsid w:val="054FC81D"/>
    <w:rsid w:val="056E3B35"/>
    <w:rsid w:val="056F787C"/>
    <w:rsid w:val="05A994FC"/>
    <w:rsid w:val="0628B0BB"/>
    <w:rsid w:val="063AE257"/>
    <w:rsid w:val="063D8181"/>
    <w:rsid w:val="063EE66A"/>
    <w:rsid w:val="066B0C59"/>
    <w:rsid w:val="067D2AFF"/>
    <w:rsid w:val="06820045"/>
    <w:rsid w:val="0682F5D9"/>
    <w:rsid w:val="06B4D5EF"/>
    <w:rsid w:val="06C62A5E"/>
    <w:rsid w:val="06C7A558"/>
    <w:rsid w:val="06D7D047"/>
    <w:rsid w:val="07150711"/>
    <w:rsid w:val="0717B7E6"/>
    <w:rsid w:val="07199FF7"/>
    <w:rsid w:val="074F0285"/>
    <w:rsid w:val="0755F2F1"/>
    <w:rsid w:val="077CED9A"/>
    <w:rsid w:val="07854E53"/>
    <w:rsid w:val="08157BEC"/>
    <w:rsid w:val="081D90AD"/>
    <w:rsid w:val="082EF4E0"/>
    <w:rsid w:val="082F2A0F"/>
    <w:rsid w:val="083CB8FC"/>
    <w:rsid w:val="0842BD52"/>
    <w:rsid w:val="08636774"/>
    <w:rsid w:val="086DF801"/>
    <w:rsid w:val="0891355E"/>
    <w:rsid w:val="0899A594"/>
    <w:rsid w:val="08F3BE1C"/>
    <w:rsid w:val="0909EF90"/>
    <w:rsid w:val="0917D068"/>
    <w:rsid w:val="093FEA71"/>
    <w:rsid w:val="09402D19"/>
    <w:rsid w:val="097AC9E4"/>
    <w:rsid w:val="09A6C18B"/>
    <w:rsid w:val="09ABDB8B"/>
    <w:rsid w:val="09E3B293"/>
    <w:rsid w:val="0A05F66B"/>
    <w:rsid w:val="0A3C760E"/>
    <w:rsid w:val="0A483043"/>
    <w:rsid w:val="0A5B47A2"/>
    <w:rsid w:val="0A77C48C"/>
    <w:rsid w:val="0A797E73"/>
    <w:rsid w:val="0A86A347"/>
    <w:rsid w:val="0AF3F8E6"/>
    <w:rsid w:val="0AF57EBB"/>
    <w:rsid w:val="0B09EEBD"/>
    <w:rsid w:val="0B3DB952"/>
    <w:rsid w:val="0B41BBE8"/>
    <w:rsid w:val="0B434370"/>
    <w:rsid w:val="0B53F1CB"/>
    <w:rsid w:val="0B5B0975"/>
    <w:rsid w:val="0B76A4E2"/>
    <w:rsid w:val="0B7712E5"/>
    <w:rsid w:val="0B933263"/>
    <w:rsid w:val="0B9B99D0"/>
    <w:rsid w:val="0BBE5A59"/>
    <w:rsid w:val="0BEF03F9"/>
    <w:rsid w:val="0C0BC2C3"/>
    <w:rsid w:val="0C0FFC97"/>
    <w:rsid w:val="0C335D0B"/>
    <w:rsid w:val="0C59D788"/>
    <w:rsid w:val="0CA57F1C"/>
    <w:rsid w:val="0CA7CB4D"/>
    <w:rsid w:val="0CCD0078"/>
    <w:rsid w:val="0CCD19AD"/>
    <w:rsid w:val="0CD0D853"/>
    <w:rsid w:val="0CE1CF9D"/>
    <w:rsid w:val="0D2E5AB3"/>
    <w:rsid w:val="0D5D2DAE"/>
    <w:rsid w:val="0D727FF7"/>
    <w:rsid w:val="0D8096E2"/>
    <w:rsid w:val="0D8FA0EE"/>
    <w:rsid w:val="0D97EBE4"/>
    <w:rsid w:val="0DAB7438"/>
    <w:rsid w:val="0DC987E1"/>
    <w:rsid w:val="0DE72466"/>
    <w:rsid w:val="0DEB8B93"/>
    <w:rsid w:val="0DF4B463"/>
    <w:rsid w:val="0E11794C"/>
    <w:rsid w:val="0E124395"/>
    <w:rsid w:val="0E33D2C3"/>
    <w:rsid w:val="0E683C6B"/>
    <w:rsid w:val="0E72EDAE"/>
    <w:rsid w:val="0ECA369B"/>
    <w:rsid w:val="0EE74FDF"/>
    <w:rsid w:val="0F147CED"/>
    <w:rsid w:val="0F163A07"/>
    <w:rsid w:val="0F306F39"/>
    <w:rsid w:val="0F33EE1B"/>
    <w:rsid w:val="0F40ACED"/>
    <w:rsid w:val="0F420DB3"/>
    <w:rsid w:val="0F6563D5"/>
    <w:rsid w:val="0F67386C"/>
    <w:rsid w:val="0F8D2BC0"/>
    <w:rsid w:val="0F971089"/>
    <w:rsid w:val="0FC49A8F"/>
    <w:rsid w:val="0FE2ECF0"/>
    <w:rsid w:val="0FE88DA9"/>
    <w:rsid w:val="10152065"/>
    <w:rsid w:val="10192B91"/>
    <w:rsid w:val="1023F4E5"/>
    <w:rsid w:val="10285475"/>
    <w:rsid w:val="102E560C"/>
    <w:rsid w:val="104C5C63"/>
    <w:rsid w:val="10689B56"/>
    <w:rsid w:val="11071416"/>
    <w:rsid w:val="1111A1A7"/>
    <w:rsid w:val="1151FD94"/>
    <w:rsid w:val="11E49657"/>
    <w:rsid w:val="11F7A9ED"/>
    <w:rsid w:val="12176A41"/>
    <w:rsid w:val="121B3391"/>
    <w:rsid w:val="122B05EB"/>
    <w:rsid w:val="12618DCA"/>
    <w:rsid w:val="1265F49C"/>
    <w:rsid w:val="12804784"/>
    <w:rsid w:val="129BDA98"/>
    <w:rsid w:val="12D0071D"/>
    <w:rsid w:val="12E6502F"/>
    <w:rsid w:val="12ECEB35"/>
    <w:rsid w:val="12FE2FA8"/>
    <w:rsid w:val="13078D6B"/>
    <w:rsid w:val="1319F63A"/>
    <w:rsid w:val="1355D208"/>
    <w:rsid w:val="136E3AB6"/>
    <w:rsid w:val="13AF9C3C"/>
    <w:rsid w:val="1407B32E"/>
    <w:rsid w:val="141257A8"/>
    <w:rsid w:val="14193D7C"/>
    <w:rsid w:val="141FAC9B"/>
    <w:rsid w:val="145C3C2D"/>
    <w:rsid w:val="146559A9"/>
    <w:rsid w:val="146B4006"/>
    <w:rsid w:val="148FFDDD"/>
    <w:rsid w:val="14D3E62B"/>
    <w:rsid w:val="14F28496"/>
    <w:rsid w:val="154A0B65"/>
    <w:rsid w:val="155C1FAF"/>
    <w:rsid w:val="15736013"/>
    <w:rsid w:val="15C78E82"/>
    <w:rsid w:val="15D30A21"/>
    <w:rsid w:val="15F73656"/>
    <w:rsid w:val="15FC0478"/>
    <w:rsid w:val="1632938B"/>
    <w:rsid w:val="164A6F29"/>
    <w:rsid w:val="164ED6D0"/>
    <w:rsid w:val="16608B75"/>
    <w:rsid w:val="169EED0B"/>
    <w:rsid w:val="16C4307C"/>
    <w:rsid w:val="16DEAC08"/>
    <w:rsid w:val="16E87AA6"/>
    <w:rsid w:val="1703307B"/>
    <w:rsid w:val="1765F098"/>
    <w:rsid w:val="178B9C7C"/>
    <w:rsid w:val="17939468"/>
    <w:rsid w:val="180041BA"/>
    <w:rsid w:val="181A3D6F"/>
    <w:rsid w:val="181B3F36"/>
    <w:rsid w:val="181B60AF"/>
    <w:rsid w:val="184301AB"/>
    <w:rsid w:val="184DC744"/>
    <w:rsid w:val="1850326E"/>
    <w:rsid w:val="1865B4C2"/>
    <w:rsid w:val="18DB0F21"/>
    <w:rsid w:val="19161AB3"/>
    <w:rsid w:val="1922B7E9"/>
    <w:rsid w:val="192CD4DA"/>
    <w:rsid w:val="193EA66B"/>
    <w:rsid w:val="19B447F6"/>
    <w:rsid w:val="19B4E58D"/>
    <w:rsid w:val="19CE47E6"/>
    <w:rsid w:val="19D8CD08"/>
    <w:rsid w:val="19F454FC"/>
    <w:rsid w:val="1A151D7E"/>
    <w:rsid w:val="1A1A2F41"/>
    <w:rsid w:val="1A2E68B4"/>
    <w:rsid w:val="1A32EF4E"/>
    <w:rsid w:val="1A599E70"/>
    <w:rsid w:val="1A65CA92"/>
    <w:rsid w:val="1AA95114"/>
    <w:rsid w:val="1AAA2A09"/>
    <w:rsid w:val="1AAFC2A3"/>
    <w:rsid w:val="1B392DC7"/>
    <w:rsid w:val="1B4DBB62"/>
    <w:rsid w:val="1B7DC831"/>
    <w:rsid w:val="1C15AED8"/>
    <w:rsid w:val="1C29478F"/>
    <w:rsid w:val="1C32F40C"/>
    <w:rsid w:val="1C51FA86"/>
    <w:rsid w:val="1C583D4F"/>
    <w:rsid w:val="1C5CC523"/>
    <w:rsid w:val="1C73498B"/>
    <w:rsid w:val="1C8938DF"/>
    <w:rsid w:val="1C9B455D"/>
    <w:rsid w:val="1CAFE8B8"/>
    <w:rsid w:val="1CBA89AB"/>
    <w:rsid w:val="1CCD3922"/>
    <w:rsid w:val="1CEC197A"/>
    <w:rsid w:val="1D002F12"/>
    <w:rsid w:val="1D0FD8A2"/>
    <w:rsid w:val="1D36B705"/>
    <w:rsid w:val="1D679727"/>
    <w:rsid w:val="1D902B20"/>
    <w:rsid w:val="1DB47C96"/>
    <w:rsid w:val="1DB77F19"/>
    <w:rsid w:val="1DC67EA3"/>
    <w:rsid w:val="1E2DD430"/>
    <w:rsid w:val="1E5384A1"/>
    <w:rsid w:val="1E7C436B"/>
    <w:rsid w:val="1E913010"/>
    <w:rsid w:val="1E935E48"/>
    <w:rsid w:val="1EB01DCC"/>
    <w:rsid w:val="1F44E322"/>
    <w:rsid w:val="1F5F23E8"/>
    <w:rsid w:val="1F778E42"/>
    <w:rsid w:val="1FD8150B"/>
    <w:rsid w:val="201A4E9E"/>
    <w:rsid w:val="201D8197"/>
    <w:rsid w:val="2025DB6B"/>
    <w:rsid w:val="204FBB01"/>
    <w:rsid w:val="2060FA84"/>
    <w:rsid w:val="206D6DFF"/>
    <w:rsid w:val="208A4A5C"/>
    <w:rsid w:val="2095E277"/>
    <w:rsid w:val="20A74B93"/>
    <w:rsid w:val="20BE86FE"/>
    <w:rsid w:val="20C36B4B"/>
    <w:rsid w:val="2102804D"/>
    <w:rsid w:val="21300F28"/>
    <w:rsid w:val="213E5BC1"/>
    <w:rsid w:val="2148F9C0"/>
    <w:rsid w:val="217511AA"/>
    <w:rsid w:val="21762918"/>
    <w:rsid w:val="2178B15D"/>
    <w:rsid w:val="21A20F2C"/>
    <w:rsid w:val="21A72400"/>
    <w:rsid w:val="21F52D1F"/>
    <w:rsid w:val="222476DD"/>
    <w:rsid w:val="223E98A7"/>
    <w:rsid w:val="2242B675"/>
    <w:rsid w:val="22753809"/>
    <w:rsid w:val="22A4B1C8"/>
    <w:rsid w:val="22E2FE88"/>
    <w:rsid w:val="22E93F6F"/>
    <w:rsid w:val="22EF905E"/>
    <w:rsid w:val="2360EB87"/>
    <w:rsid w:val="23759A49"/>
    <w:rsid w:val="23777BC6"/>
    <w:rsid w:val="23C5D2D2"/>
    <w:rsid w:val="23E6ABB1"/>
    <w:rsid w:val="23F7C9E2"/>
    <w:rsid w:val="23FB0C0D"/>
    <w:rsid w:val="2432B9EE"/>
    <w:rsid w:val="24820B3F"/>
    <w:rsid w:val="24A5B86C"/>
    <w:rsid w:val="24A5DD4F"/>
    <w:rsid w:val="2506D4AE"/>
    <w:rsid w:val="2578FCF4"/>
    <w:rsid w:val="2587D04E"/>
    <w:rsid w:val="2593D2A7"/>
    <w:rsid w:val="25FB6C82"/>
    <w:rsid w:val="25FE7D29"/>
    <w:rsid w:val="26137A1D"/>
    <w:rsid w:val="261A343E"/>
    <w:rsid w:val="2629CD7C"/>
    <w:rsid w:val="26461A55"/>
    <w:rsid w:val="269C92B1"/>
    <w:rsid w:val="269DCB78"/>
    <w:rsid w:val="26AC80F4"/>
    <w:rsid w:val="26ADBD60"/>
    <w:rsid w:val="26AE666B"/>
    <w:rsid w:val="26BF8444"/>
    <w:rsid w:val="26EAC32C"/>
    <w:rsid w:val="26F1E669"/>
    <w:rsid w:val="270050C3"/>
    <w:rsid w:val="27089AFD"/>
    <w:rsid w:val="2751DBD9"/>
    <w:rsid w:val="277D3FA5"/>
    <w:rsid w:val="27C98DA6"/>
    <w:rsid w:val="27CC29A2"/>
    <w:rsid w:val="27CF6A68"/>
    <w:rsid w:val="27D47AD1"/>
    <w:rsid w:val="27D577EE"/>
    <w:rsid w:val="27E62F8E"/>
    <w:rsid w:val="27ED0CB4"/>
    <w:rsid w:val="27F2F61C"/>
    <w:rsid w:val="27F88DF5"/>
    <w:rsid w:val="281F3966"/>
    <w:rsid w:val="282654C5"/>
    <w:rsid w:val="283EA536"/>
    <w:rsid w:val="2860052A"/>
    <w:rsid w:val="287802E1"/>
    <w:rsid w:val="28B48F2D"/>
    <w:rsid w:val="28B7330F"/>
    <w:rsid w:val="28C0513C"/>
    <w:rsid w:val="28F6E878"/>
    <w:rsid w:val="29293A92"/>
    <w:rsid w:val="2948F6F1"/>
    <w:rsid w:val="296075F2"/>
    <w:rsid w:val="29E730A9"/>
    <w:rsid w:val="29F2ADD5"/>
    <w:rsid w:val="2A00DE70"/>
    <w:rsid w:val="2A033EAB"/>
    <w:rsid w:val="2A184065"/>
    <w:rsid w:val="2A8BAFD0"/>
    <w:rsid w:val="2AB250B1"/>
    <w:rsid w:val="2AB28E1A"/>
    <w:rsid w:val="2ADB84F5"/>
    <w:rsid w:val="2AFAAC37"/>
    <w:rsid w:val="2B200DA9"/>
    <w:rsid w:val="2B429A56"/>
    <w:rsid w:val="2B5D2C39"/>
    <w:rsid w:val="2B6C9B90"/>
    <w:rsid w:val="2B875109"/>
    <w:rsid w:val="2BA2C350"/>
    <w:rsid w:val="2BAB0BD2"/>
    <w:rsid w:val="2BB164C6"/>
    <w:rsid w:val="2BB50CE5"/>
    <w:rsid w:val="2BC35F4E"/>
    <w:rsid w:val="2BDB26EE"/>
    <w:rsid w:val="2C005CC8"/>
    <w:rsid w:val="2C479AB8"/>
    <w:rsid w:val="2C588B16"/>
    <w:rsid w:val="2CBAF617"/>
    <w:rsid w:val="2CBF1C16"/>
    <w:rsid w:val="2CEF5A5E"/>
    <w:rsid w:val="2D2E4B4E"/>
    <w:rsid w:val="2D3261B9"/>
    <w:rsid w:val="2D6ACF90"/>
    <w:rsid w:val="2D7781D4"/>
    <w:rsid w:val="2D786D3C"/>
    <w:rsid w:val="2D820070"/>
    <w:rsid w:val="2D85A3E9"/>
    <w:rsid w:val="2D9E9B25"/>
    <w:rsid w:val="2E0672D4"/>
    <w:rsid w:val="2E275C54"/>
    <w:rsid w:val="2E7FF128"/>
    <w:rsid w:val="2E8C0A94"/>
    <w:rsid w:val="2E9048CB"/>
    <w:rsid w:val="2ED49B9D"/>
    <w:rsid w:val="2F30C1B0"/>
    <w:rsid w:val="2F370D5A"/>
    <w:rsid w:val="2F5A637C"/>
    <w:rsid w:val="2F63F452"/>
    <w:rsid w:val="2FAB74DB"/>
    <w:rsid w:val="2FABD71B"/>
    <w:rsid w:val="2FD2ADF6"/>
    <w:rsid w:val="300005D9"/>
    <w:rsid w:val="30171058"/>
    <w:rsid w:val="303D3A14"/>
    <w:rsid w:val="303FF22B"/>
    <w:rsid w:val="3050C6D9"/>
    <w:rsid w:val="305168EC"/>
    <w:rsid w:val="306EF104"/>
    <w:rsid w:val="30E5A985"/>
    <w:rsid w:val="30E6F144"/>
    <w:rsid w:val="30EEA105"/>
    <w:rsid w:val="30F8EA6F"/>
    <w:rsid w:val="30FC984E"/>
    <w:rsid w:val="31298232"/>
    <w:rsid w:val="3134BD0B"/>
    <w:rsid w:val="315D7841"/>
    <w:rsid w:val="3173D631"/>
    <w:rsid w:val="3198B457"/>
    <w:rsid w:val="3199A850"/>
    <w:rsid w:val="31D02F15"/>
    <w:rsid w:val="31EC3D31"/>
    <w:rsid w:val="3242A16F"/>
    <w:rsid w:val="32922F3A"/>
    <w:rsid w:val="329513EA"/>
    <w:rsid w:val="3297E319"/>
    <w:rsid w:val="32992273"/>
    <w:rsid w:val="32C327BF"/>
    <w:rsid w:val="32EA8851"/>
    <w:rsid w:val="32F61BD2"/>
    <w:rsid w:val="3321270F"/>
    <w:rsid w:val="3324CE7C"/>
    <w:rsid w:val="332F551F"/>
    <w:rsid w:val="3331FF58"/>
    <w:rsid w:val="33485826"/>
    <w:rsid w:val="335044B1"/>
    <w:rsid w:val="3360CC96"/>
    <w:rsid w:val="33630501"/>
    <w:rsid w:val="3377A6FF"/>
    <w:rsid w:val="337C4614"/>
    <w:rsid w:val="3384F155"/>
    <w:rsid w:val="33904624"/>
    <w:rsid w:val="339E78BF"/>
    <w:rsid w:val="33BC6DAB"/>
    <w:rsid w:val="33D188E9"/>
    <w:rsid w:val="341B9CAE"/>
    <w:rsid w:val="34A2CEF1"/>
    <w:rsid w:val="34C970B9"/>
    <w:rsid w:val="34E82904"/>
    <w:rsid w:val="353E2ECD"/>
    <w:rsid w:val="3566442E"/>
    <w:rsid w:val="35B211E7"/>
    <w:rsid w:val="36151C21"/>
    <w:rsid w:val="3628B4D8"/>
    <w:rsid w:val="3628C222"/>
    <w:rsid w:val="36363E53"/>
    <w:rsid w:val="3645E593"/>
    <w:rsid w:val="3663229C"/>
    <w:rsid w:val="368061D7"/>
    <w:rsid w:val="369C8F96"/>
    <w:rsid w:val="36ACD7F5"/>
    <w:rsid w:val="36CB8C53"/>
    <w:rsid w:val="370B88DF"/>
    <w:rsid w:val="370F264F"/>
    <w:rsid w:val="3751CC9E"/>
    <w:rsid w:val="377543DF"/>
    <w:rsid w:val="378A4686"/>
    <w:rsid w:val="37A5E38E"/>
    <w:rsid w:val="37A6C955"/>
    <w:rsid w:val="37A74AC3"/>
    <w:rsid w:val="37D21B06"/>
    <w:rsid w:val="3825E0E3"/>
    <w:rsid w:val="3825FC32"/>
    <w:rsid w:val="3828BEB9"/>
    <w:rsid w:val="38396627"/>
    <w:rsid w:val="38B85576"/>
    <w:rsid w:val="38C92615"/>
    <w:rsid w:val="38F03CC1"/>
    <w:rsid w:val="38F70173"/>
    <w:rsid w:val="38F7F776"/>
    <w:rsid w:val="39052677"/>
    <w:rsid w:val="3975E538"/>
    <w:rsid w:val="39B2A17C"/>
    <w:rsid w:val="39D0F3DD"/>
    <w:rsid w:val="39ECD32E"/>
    <w:rsid w:val="39EDA913"/>
    <w:rsid w:val="3A3471B5"/>
    <w:rsid w:val="3A4F0675"/>
    <w:rsid w:val="3A51FA15"/>
    <w:rsid w:val="3A7F9374"/>
    <w:rsid w:val="3A9E39D5"/>
    <w:rsid w:val="3AA5B575"/>
    <w:rsid w:val="3AEE5A53"/>
    <w:rsid w:val="3AF9F60D"/>
    <w:rsid w:val="3B65067F"/>
    <w:rsid w:val="3B8DB0ED"/>
    <w:rsid w:val="3B900ECD"/>
    <w:rsid w:val="3BE2CDB7"/>
    <w:rsid w:val="3BF94C6A"/>
    <w:rsid w:val="3C319076"/>
    <w:rsid w:val="3C3A64F4"/>
    <w:rsid w:val="3C3B78EC"/>
    <w:rsid w:val="3C5616F7"/>
    <w:rsid w:val="3C6372B4"/>
    <w:rsid w:val="3C8FCA68"/>
    <w:rsid w:val="3CAD643C"/>
    <w:rsid w:val="3CDE341E"/>
    <w:rsid w:val="3CEB8ED8"/>
    <w:rsid w:val="3D39076F"/>
    <w:rsid w:val="3D42A9AB"/>
    <w:rsid w:val="3D466B03"/>
    <w:rsid w:val="3D5807CF"/>
    <w:rsid w:val="3D6C611C"/>
    <w:rsid w:val="3DABD362"/>
    <w:rsid w:val="3DEDFA91"/>
    <w:rsid w:val="3E26B9CB"/>
    <w:rsid w:val="3E2D82ED"/>
    <w:rsid w:val="3E3B0FE1"/>
    <w:rsid w:val="3E3E405A"/>
    <w:rsid w:val="3E420148"/>
    <w:rsid w:val="3E4B1E82"/>
    <w:rsid w:val="3E959CB3"/>
    <w:rsid w:val="3EA9E71E"/>
    <w:rsid w:val="3EE47475"/>
    <w:rsid w:val="3EE8DD59"/>
    <w:rsid w:val="3EF21C6A"/>
    <w:rsid w:val="3EF23970"/>
    <w:rsid w:val="3F0FB725"/>
    <w:rsid w:val="3F34C721"/>
    <w:rsid w:val="3F54B227"/>
    <w:rsid w:val="3F5C0E57"/>
    <w:rsid w:val="3F5F8E85"/>
    <w:rsid w:val="3F6BBC61"/>
    <w:rsid w:val="3F71739F"/>
    <w:rsid w:val="3F988C9A"/>
    <w:rsid w:val="3FB85C0B"/>
    <w:rsid w:val="3FE543F8"/>
    <w:rsid w:val="40456932"/>
    <w:rsid w:val="404963D5"/>
    <w:rsid w:val="40973C08"/>
    <w:rsid w:val="40A2C000"/>
    <w:rsid w:val="40ABA0BF"/>
    <w:rsid w:val="40B1C836"/>
    <w:rsid w:val="40C0CF7F"/>
    <w:rsid w:val="411F7435"/>
    <w:rsid w:val="41919EAA"/>
    <w:rsid w:val="4191EB24"/>
    <w:rsid w:val="41A5F5F9"/>
    <w:rsid w:val="41CEE920"/>
    <w:rsid w:val="42246164"/>
    <w:rsid w:val="423879F5"/>
    <w:rsid w:val="428D1824"/>
    <w:rsid w:val="4294D2D9"/>
    <w:rsid w:val="429D7AA2"/>
    <w:rsid w:val="42B42F32"/>
    <w:rsid w:val="430A04FF"/>
    <w:rsid w:val="431B77CB"/>
    <w:rsid w:val="431EFFF3"/>
    <w:rsid w:val="431FD35D"/>
    <w:rsid w:val="43374864"/>
    <w:rsid w:val="436A8234"/>
    <w:rsid w:val="43807575"/>
    <w:rsid w:val="438AFFA4"/>
    <w:rsid w:val="43A3A4B5"/>
    <w:rsid w:val="43B731D9"/>
    <w:rsid w:val="43B943FE"/>
    <w:rsid w:val="43C4C435"/>
    <w:rsid w:val="442E692E"/>
    <w:rsid w:val="4439ADFE"/>
    <w:rsid w:val="4454D65F"/>
    <w:rsid w:val="448428D0"/>
    <w:rsid w:val="44857F2E"/>
    <w:rsid w:val="4489A21F"/>
    <w:rsid w:val="44A85927"/>
    <w:rsid w:val="44FF0FB9"/>
    <w:rsid w:val="455A7ECE"/>
    <w:rsid w:val="45AB8AFD"/>
    <w:rsid w:val="45B76C8F"/>
    <w:rsid w:val="45BE6C4F"/>
    <w:rsid w:val="45E7CC93"/>
    <w:rsid w:val="45F6C7CF"/>
    <w:rsid w:val="460719D5"/>
    <w:rsid w:val="46332E75"/>
    <w:rsid w:val="4638CDDF"/>
    <w:rsid w:val="4673397C"/>
    <w:rsid w:val="46A8AEBB"/>
    <w:rsid w:val="46AAE2EB"/>
    <w:rsid w:val="46AD9812"/>
    <w:rsid w:val="470B4C39"/>
    <w:rsid w:val="47372BF2"/>
    <w:rsid w:val="474075FF"/>
    <w:rsid w:val="47467F89"/>
    <w:rsid w:val="476696CD"/>
    <w:rsid w:val="477DCE3F"/>
    <w:rsid w:val="4784CFF5"/>
    <w:rsid w:val="4796B11D"/>
    <w:rsid w:val="47A30C6E"/>
    <w:rsid w:val="47B11018"/>
    <w:rsid w:val="47C6ABA5"/>
    <w:rsid w:val="47CCACB7"/>
    <w:rsid w:val="47DCA62F"/>
    <w:rsid w:val="47F49D6E"/>
    <w:rsid w:val="47F9E675"/>
    <w:rsid w:val="480612EE"/>
    <w:rsid w:val="480885FE"/>
    <w:rsid w:val="480E3457"/>
    <w:rsid w:val="4816FBA9"/>
    <w:rsid w:val="4857048D"/>
    <w:rsid w:val="485923A5"/>
    <w:rsid w:val="487E9324"/>
    <w:rsid w:val="4887E694"/>
    <w:rsid w:val="48ABBCCB"/>
    <w:rsid w:val="48B41AC8"/>
    <w:rsid w:val="48F2420E"/>
    <w:rsid w:val="48F38A37"/>
    <w:rsid w:val="48FF32B6"/>
    <w:rsid w:val="49081CE6"/>
    <w:rsid w:val="493665F5"/>
    <w:rsid w:val="4953DBB3"/>
    <w:rsid w:val="495A29D9"/>
    <w:rsid w:val="4999CBC1"/>
    <w:rsid w:val="49A2920C"/>
    <w:rsid w:val="49B5EB45"/>
    <w:rsid w:val="4A0AF43A"/>
    <w:rsid w:val="4A233AB6"/>
    <w:rsid w:val="4A264495"/>
    <w:rsid w:val="4A2881C6"/>
    <w:rsid w:val="4A5F5F98"/>
    <w:rsid w:val="4A8F3954"/>
    <w:rsid w:val="4AAE8FDF"/>
    <w:rsid w:val="4B2594EB"/>
    <w:rsid w:val="4B2FE808"/>
    <w:rsid w:val="4B36D874"/>
    <w:rsid w:val="4B7137C0"/>
    <w:rsid w:val="4BBF2823"/>
    <w:rsid w:val="4BC0EAAC"/>
    <w:rsid w:val="4BDDDDEC"/>
    <w:rsid w:val="4BE98A5C"/>
    <w:rsid w:val="4C03E6CD"/>
    <w:rsid w:val="4C54027C"/>
    <w:rsid w:val="4C66C2B4"/>
    <w:rsid w:val="4C69A378"/>
    <w:rsid w:val="4C949A6C"/>
    <w:rsid w:val="4CAA5C84"/>
    <w:rsid w:val="4CCD4D87"/>
    <w:rsid w:val="4CD20C80"/>
    <w:rsid w:val="4CD3678B"/>
    <w:rsid w:val="4CEA9A5C"/>
    <w:rsid w:val="4CED8C07"/>
    <w:rsid w:val="4D0C856E"/>
    <w:rsid w:val="4D24FAD6"/>
    <w:rsid w:val="4D29DFF4"/>
    <w:rsid w:val="4D379FBE"/>
    <w:rsid w:val="4D37A461"/>
    <w:rsid w:val="4D5B6197"/>
    <w:rsid w:val="4D8787CB"/>
    <w:rsid w:val="4D9624FE"/>
    <w:rsid w:val="4DF4F4FB"/>
    <w:rsid w:val="4DF8722F"/>
    <w:rsid w:val="4E20EA18"/>
    <w:rsid w:val="4E9F2D8D"/>
    <w:rsid w:val="4ED6DD79"/>
    <w:rsid w:val="4F0C3453"/>
    <w:rsid w:val="4F10D9E0"/>
    <w:rsid w:val="4F28BE95"/>
    <w:rsid w:val="4F5CDDE5"/>
    <w:rsid w:val="4F8DB6CB"/>
    <w:rsid w:val="4F94B945"/>
    <w:rsid w:val="4FE82884"/>
    <w:rsid w:val="4FFD8288"/>
    <w:rsid w:val="50022B0E"/>
    <w:rsid w:val="503AFB27"/>
    <w:rsid w:val="50417065"/>
    <w:rsid w:val="50514A1A"/>
    <w:rsid w:val="506B57CC"/>
    <w:rsid w:val="507F9807"/>
    <w:rsid w:val="509B52CC"/>
    <w:rsid w:val="50B235E6"/>
    <w:rsid w:val="50E80FC3"/>
    <w:rsid w:val="50F27F03"/>
    <w:rsid w:val="5123A4ED"/>
    <w:rsid w:val="513889CF"/>
    <w:rsid w:val="516D010B"/>
    <w:rsid w:val="51966AD2"/>
    <w:rsid w:val="51B87763"/>
    <w:rsid w:val="51CF556D"/>
    <w:rsid w:val="5208D1EC"/>
    <w:rsid w:val="52314FC0"/>
    <w:rsid w:val="523F0372"/>
    <w:rsid w:val="5282D7B7"/>
    <w:rsid w:val="529C86A3"/>
    <w:rsid w:val="5303372E"/>
    <w:rsid w:val="5309E8C3"/>
    <w:rsid w:val="537198D1"/>
    <w:rsid w:val="5395AB0E"/>
    <w:rsid w:val="542245F7"/>
    <w:rsid w:val="5426B61F"/>
    <w:rsid w:val="545EE190"/>
    <w:rsid w:val="54627359"/>
    <w:rsid w:val="54E23816"/>
    <w:rsid w:val="550F5C7A"/>
    <w:rsid w:val="551FA721"/>
    <w:rsid w:val="552CF6A0"/>
    <w:rsid w:val="55402925"/>
    <w:rsid w:val="555C79EA"/>
    <w:rsid w:val="558E5DDD"/>
    <w:rsid w:val="55CC1545"/>
    <w:rsid w:val="55D00CDB"/>
    <w:rsid w:val="55D05ABD"/>
    <w:rsid w:val="55E10EC2"/>
    <w:rsid w:val="55EEE4A6"/>
    <w:rsid w:val="560164F4"/>
    <w:rsid w:val="5609DB50"/>
    <w:rsid w:val="5618C03B"/>
    <w:rsid w:val="561D7353"/>
    <w:rsid w:val="56414F89"/>
    <w:rsid w:val="56526DBA"/>
    <w:rsid w:val="5685967A"/>
    <w:rsid w:val="568DB5D6"/>
    <w:rsid w:val="56962F59"/>
    <w:rsid w:val="56BD96A2"/>
    <w:rsid w:val="56D875CB"/>
    <w:rsid w:val="56EC9A50"/>
    <w:rsid w:val="570B9614"/>
    <w:rsid w:val="57541DCB"/>
    <w:rsid w:val="5773EA8A"/>
    <w:rsid w:val="5783E1ED"/>
    <w:rsid w:val="5789453E"/>
    <w:rsid w:val="57AE161D"/>
    <w:rsid w:val="57B9CCE1"/>
    <w:rsid w:val="580496FE"/>
    <w:rsid w:val="580D670B"/>
    <w:rsid w:val="585B1CB4"/>
    <w:rsid w:val="58615489"/>
    <w:rsid w:val="588353DE"/>
    <w:rsid w:val="5892BEB0"/>
    <w:rsid w:val="58DAB681"/>
    <w:rsid w:val="58DEE238"/>
    <w:rsid w:val="590E3542"/>
    <w:rsid w:val="590E6718"/>
    <w:rsid w:val="59B5D363"/>
    <w:rsid w:val="59DD39B0"/>
    <w:rsid w:val="59E21562"/>
    <w:rsid w:val="5A1266C4"/>
    <w:rsid w:val="5A194C3C"/>
    <w:rsid w:val="5A1CC75A"/>
    <w:rsid w:val="5A1DA25A"/>
    <w:rsid w:val="5A2E66D8"/>
    <w:rsid w:val="5A4785A1"/>
    <w:rsid w:val="5A490C45"/>
    <w:rsid w:val="5A9B4C94"/>
    <w:rsid w:val="5AB4F01F"/>
    <w:rsid w:val="5AE2AA33"/>
    <w:rsid w:val="5B02F4AA"/>
    <w:rsid w:val="5B33466E"/>
    <w:rsid w:val="5B34E1B2"/>
    <w:rsid w:val="5B44F988"/>
    <w:rsid w:val="5B4BAC2F"/>
    <w:rsid w:val="5B4E5DFF"/>
    <w:rsid w:val="5B90EAC8"/>
    <w:rsid w:val="5B9837F5"/>
    <w:rsid w:val="5B9F7859"/>
    <w:rsid w:val="5BC5748E"/>
    <w:rsid w:val="5BDFC967"/>
    <w:rsid w:val="5BE230A6"/>
    <w:rsid w:val="5C381914"/>
    <w:rsid w:val="5C3C5907"/>
    <w:rsid w:val="5C3CF20C"/>
    <w:rsid w:val="5C60AF14"/>
    <w:rsid w:val="5C6892AF"/>
    <w:rsid w:val="5C8F046C"/>
    <w:rsid w:val="5C9E28C5"/>
    <w:rsid w:val="5CAF99FD"/>
    <w:rsid w:val="5CB5F4D2"/>
    <w:rsid w:val="5CC20960"/>
    <w:rsid w:val="5CFC6556"/>
    <w:rsid w:val="5CFE2527"/>
    <w:rsid w:val="5CFF432C"/>
    <w:rsid w:val="5D238C8F"/>
    <w:rsid w:val="5D2A24FF"/>
    <w:rsid w:val="5D30D435"/>
    <w:rsid w:val="5D370742"/>
    <w:rsid w:val="5D83A203"/>
    <w:rsid w:val="5D92BF1A"/>
    <w:rsid w:val="5DCA8D80"/>
    <w:rsid w:val="5E296874"/>
    <w:rsid w:val="5E317860"/>
    <w:rsid w:val="5E4CA96F"/>
    <w:rsid w:val="5E6E9139"/>
    <w:rsid w:val="5E72121A"/>
    <w:rsid w:val="5EA01DC9"/>
    <w:rsid w:val="5EA6BC72"/>
    <w:rsid w:val="5EBAAB65"/>
    <w:rsid w:val="5EEE6757"/>
    <w:rsid w:val="5F0734CD"/>
    <w:rsid w:val="5F081DBE"/>
    <w:rsid w:val="5F24593C"/>
    <w:rsid w:val="5F387DD8"/>
    <w:rsid w:val="5F3E1816"/>
    <w:rsid w:val="5F5D520B"/>
    <w:rsid w:val="5FB06696"/>
    <w:rsid w:val="5FC75A0A"/>
    <w:rsid w:val="5FD7DA91"/>
    <w:rsid w:val="5FF21F74"/>
    <w:rsid w:val="60115D99"/>
    <w:rsid w:val="60592794"/>
    <w:rsid w:val="606899CC"/>
    <w:rsid w:val="607F6C7B"/>
    <w:rsid w:val="60B8025B"/>
    <w:rsid w:val="60EDBE97"/>
    <w:rsid w:val="60F5FC62"/>
    <w:rsid w:val="611350DB"/>
    <w:rsid w:val="617C50B3"/>
    <w:rsid w:val="619EACBF"/>
    <w:rsid w:val="62250742"/>
    <w:rsid w:val="62AEFCB0"/>
    <w:rsid w:val="62E9B4A0"/>
    <w:rsid w:val="62EBBA0F"/>
    <w:rsid w:val="62ECD062"/>
    <w:rsid w:val="62FBB70B"/>
    <w:rsid w:val="631E908F"/>
    <w:rsid w:val="634537CF"/>
    <w:rsid w:val="63A348D6"/>
    <w:rsid w:val="63B0C24B"/>
    <w:rsid w:val="63B2ED06"/>
    <w:rsid w:val="63C2F109"/>
    <w:rsid w:val="63C80E60"/>
    <w:rsid w:val="63F65979"/>
    <w:rsid w:val="63FD7F5D"/>
    <w:rsid w:val="644DFAFA"/>
    <w:rsid w:val="64E658BF"/>
    <w:rsid w:val="64E95962"/>
    <w:rsid w:val="6502B490"/>
    <w:rsid w:val="650CBFE4"/>
    <w:rsid w:val="652C0C09"/>
    <w:rsid w:val="65346A25"/>
    <w:rsid w:val="65533A75"/>
    <w:rsid w:val="655E83FE"/>
    <w:rsid w:val="658D2BA1"/>
    <w:rsid w:val="65A83248"/>
    <w:rsid w:val="65BA7124"/>
    <w:rsid w:val="65BD6266"/>
    <w:rsid w:val="65EF5099"/>
    <w:rsid w:val="664F9192"/>
    <w:rsid w:val="66652A92"/>
    <w:rsid w:val="666734DE"/>
    <w:rsid w:val="6698BFC8"/>
    <w:rsid w:val="669FBBC7"/>
    <w:rsid w:val="66A6BEA1"/>
    <w:rsid w:val="66C12FE2"/>
    <w:rsid w:val="66D2BE4D"/>
    <w:rsid w:val="66E4BCB8"/>
    <w:rsid w:val="66EE5C15"/>
    <w:rsid w:val="66F4E4A0"/>
    <w:rsid w:val="675F82B9"/>
    <w:rsid w:val="6770F879"/>
    <w:rsid w:val="6771FC4A"/>
    <w:rsid w:val="6773004F"/>
    <w:rsid w:val="677554FE"/>
    <w:rsid w:val="67864FAE"/>
    <w:rsid w:val="67AA3DA4"/>
    <w:rsid w:val="67B0D401"/>
    <w:rsid w:val="67C6E5E7"/>
    <w:rsid w:val="67CFC4E9"/>
    <w:rsid w:val="67D44155"/>
    <w:rsid w:val="67E1EA38"/>
    <w:rsid w:val="6802DA94"/>
    <w:rsid w:val="681B735F"/>
    <w:rsid w:val="68241EA0"/>
    <w:rsid w:val="685F8AD5"/>
    <w:rsid w:val="6887A69C"/>
    <w:rsid w:val="68A5C026"/>
    <w:rsid w:val="69144C2A"/>
    <w:rsid w:val="695E76B1"/>
    <w:rsid w:val="69730B87"/>
    <w:rsid w:val="698F9B2D"/>
    <w:rsid w:val="69985201"/>
    <w:rsid w:val="69E1C243"/>
    <w:rsid w:val="69EEFC3B"/>
    <w:rsid w:val="6A2214F4"/>
    <w:rsid w:val="6A4E14B4"/>
    <w:rsid w:val="6A6A38DC"/>
    <w:rsid w:val="6A731742"/>
    <w:rsid w:val="6A7E3B24"/>
    <w:rsid w:val="6A8AFEA1"/>
    <w:rsid w:val="6AA3F42D"/>
    <w:rsid w:val="6AC2E9F5"/>
    <w:rsid w:val="6AC81395"/>
    <w:rsid w:val="6ADE79FC"/>
    <w:rsid w:val="6AE63AA3"/>
    <w:rsid w:val="6B055033"/>
    <w:rsid w:val="6B599800"/>
    <w:rsid w:val="6B810760"/>
    <w:rsid w:val="6BD8A872"/>
    <w:rsid w:val="6C0D1B1C"/>
    <w:rsid w:val="6C1AC185"/>
    <w:rsid w:val="6C60AAE8"/>
    <w:rsid w:val="6C64F6A4"/>
    <w:rsid w:val="6C9677A1"/>
    <w:rsid w:val="6CAE91D1"/>
    <w:rsid w:val="6CD63E6D"/>
    <w:rsid w:val="6CDC4004"/>
    <w:rsid w:val="6CEC9260"/>
    <w:rsid w:val="6CF9E1B4"/>
    <w:rsid w:val="6D3E8C78"/>
    <w:rsid w:val="6D4866B3"/>
    <w:rsid w:val="6D49DBA5"/>
    <w:rsid w:val="6D57DA1E"/>
    <w:rsid w:val="6D5F2342"/>
    <w:rsid w:val="6D68B152"/>
    <w:rsid w:val="6D8FED58"/>
    <w:rsid w:val="6DB04C23"/>
    <w:rsid w:val="6DBB6A3D"/>
    <w:rsid w:val="6DC51E62"/>
    <w:rsid w:val="6DE3EEF3"/>
    <w:rsid w:val="6DEF5177"/>
    <w:rsid w:val="6E1A678E"/>
    <w:rsid w:val="6E4EA799"/>
    <w:rsid w:val="6E7B0DA3"/>
    <w:rsid w:val="6EB77F4F"/>
    <w:rsid w:val="6ECBFDE3"/>
    <w:rsid w:val="6EDD8CAA"/>
    <w:rsid w:val="6EFAB55F"/>
    <w:rsid w:val="6F0ACDB4"/>
    <w:rsid w:val="6F29E5F8"/>
    <w:rsid w:val="6F454C13"/>
    <w:rsid w:val="6F46C261"/>
    <w:rsid w:val="6F518B0B"/>
    <w:rsid w:val="6F86C23D"/>
    <w:rsid w:val="6F96FD28"/>
    <w:rsid w:val="6F9AC918"/>
    <w:rsid w:val="6FBCB64B"/>
    <w:rsid w:val="701014D6"/>
    <w:rsid w:val="704A3556"/>
    <w:rsid w:val="704A573F"/>
    <w:rsid w:val="7055EDAC"/>
    <w:rsid w:val="70709E51"/>
    <w:rsid w:val="708CB859"/>
    <w:rsid w:val="7098BBCD"/>
    <w:rsid w:val="70D22139"/>
    <w:rsid w:val="70D486FF"/>
    <w:rsid w:val="71401858"/>
    <w:rsid w:val="715A1293"/>
    <w:rsid w:val="717AAD27"/>
    <w:rsid w:val="71982333"/>
    <w:rsid w:val="71E2C981"/>
    <w:rsid w:val="720008B2"/>
    <w:rsid w:val="7203DE69"/>
    <w:rsid w:val="7211918B"/>
    <w:rsid w:val="724FC5C4"/>
    <w:rsid w:val="72592646"/>
    <w:rsid w:val="72667B9E"/>
    <w:rsid w:val="727AD1A0"/>
    <w:rsid w:val="728E7B27"/>
    <w:rsid w:val="72B6B010"/>
    <w:rsid w:val="72BF51BD"/>
    <w:rsid w:val="72DCDA54"/>
    <w:rsid w:val="7307469D"/>
    <w:rsid w:val="7364B1CB"/>
    <w:rsid w:val="7370B664"/>
    <w:rsid w:val="738354A7"/>
    <w:rsid w:val="739D3FFB"/>
    <w:rsid w:val="739EF0C7"/>
    <w:rsid w:val="73C067A4"/>
    <w:rsid w:val="743FA922"/>
    <w:rsid w:val="747CFEF4"/>
    <w:rsid w:val="74B0A00B"/>
    <w:rsid w:val="74F5D812"/>
    <w:rsid w:val="74FEB337"/>
    <w:rsid w:val="750F91F4"/>
    <w:rsid w:val="754468D0"/>
    <w:rsid w:val="75EEA14D"/>
    <w:rsid w:val="762CB069"/>
    <w:rsid w:val="7678331D"/>
    <w:rsid w:val="7684DC6C"/>
    <w:rsid w:val="76DB72D9"/>
    <w:rsid w:val="772C129E"/>
    <w:rsid w:val="77D5B49E"/>
    <w:rsid w:val="77E11EF9"/>
    <w:rsid w:val="77EEC1B5"/>
    <w:rsid w:val="78375FF0"/>
    <w:rsid w:val="784F51DA"/>
    <w:rsid w:val="7873C3AB"/>
    <w:rsid w:val="78A7737D"/>
    <w:rsid w:val="78A7B199"/>
    <w:rsid w:val="78B84E2E"/>
    <w:rsid w:val="78CB8B7A"/>
    <w:rsid w:val="7933D26C"/>
    <w:rsid w:val="7940FAAD"/>
    <w:rsid w:val="7998065F"/>
    <w:rsid w:val="79C375E8"/>
    <w:rsid w:val="79CCF750"/>
    <w:rsid w:val="79DA012C"/>
    <w:rsid w:val="7A153C4F"/>
    <w:rsid w:val="7A2E6FA0"/>
    <w:rsid w:val="7A636987"/>
    <w:rsid w:val="7A7B5519"/>
    <w:rsid w:val="7A8E53FD"/>
    <w:rsid w:val="7AA7567C"/>
    <w:rsid w:val="7AC29A1F"/>
    <w:rsid w:val="7AD5B5BF"/>
    <w:rsid w:val="7AE40784"/>
    <w:rsid w:val="7AF6FEAA"/>
    <w:rsid w:val="7B244040"/>
    <w:rsid w:val="7B4CADA9"/>
    <w:rsid w:val="7B7F381F"/>
    <w:rsid w:val="7BA40734"/>
    <w:rsid w:val="7BA80248"/>
    <w:rsid w:val="7C1D76E5"/>
    <w:rsid w:val="7C24266A"/>
    <w:rsid w:val="7C25A2E5"/>
    <w:rsid w:val="7C429BAB"/>
    <w:rsid w:val="7CB54031"/>
    <w:rsid w:val="7CF1269A"/>
    <w:rsid w:val="7D0A5D3B"/>
    <w:rsid w:val="7D254853"/>
    <w:rsid w:val="7D2CDACF"/>
    <w:rsid w:val="7D6B6243"/>
    <w:rsid w:val="7D74B908"/>
    <w:rsid w:val="7D8431F1"/>
    <w:rsid w:val="7DA63B4B"/>
    <w:rsid w:val="7DAE3A12"/>
    <w:rsid w:val="7DB2869C"/>
    <w:rsid w:val="7DC276D3"/>
    <w:rsid w:val="7DF0B444"/>
    <w:rsid w:val="7DFF8851"/>
    <w:rsid w:val="7E133CE0"/>
    <w:rsid w:val="7E16AD66"/>
    <w:rsid w:val="7E26C5DD"/>
    <w:rsid w:val="7E3A2D78"/>
    <w:rsid w:val="7E57CF28"/>
    <w:rsid w:val="7EBE47FE"/>
    <w:rsid w:val="7ED17725"/>
    <w:rsid w:val="7F36669E"/>
    <w:rsid w:val="7F3DB048"/>
    <w:rsid w:val="7F51DF40"/>
    <w:rsid w:val="7F54E3C6"/>
    <w:rsid w:val="7F6E3065"/>
    <w:rsid w:val="7F8D9FA1"/>
    <w:rsid w:val="7F9F0E4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35EF"/>
  <w15:chartTrackingRefBased/>
  <w15:docId w15:val="{4DA87A3F-AF77-4460-815E-5ADF840ED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11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159"/>
    <w:rPr>
      <w:b/>
      <w:bCs/>
    </w:rPr>
  </w:style>
  <w:style w:type="paragraph" w:customStyle="1" w:styleId="paragraph">
    <w:name w:val="paragraph"/>
    <w:basedOn w:val="Normal"/>
    <w:rsid w:val="00251404"/>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DefaultParagraphFont"/>
    <w:rsid w:val="00251404"/>
  </w:style>
  <w:style w:type="paragraph" w:styleId="Revision">
    <w:name w:val="Revision"/>
    <w:hidden/>
    <w:uiPriority w:val="99"/>
    <w:semiHidden/>
    <w:rsid w:val="00B535B6"/>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1020A"/>
    <w:rPr>
      <w:b/>
      <w:bCs/>
    </w:rPr>
  </w:style>
  <w:style w:type="character" w:customStyle="1" w:styleId="CommentSubjectChar">
    <w:name w:val="Comment Subject Char"/>
    <w:basedOn w:val="CommentTextChar"/>
    <w:link w:val="CommentSubject"/>
    <w:uiPriority w:val="99"/>
    <w:semiHidden/>
    <w:rsid w:val="00F1020A"/>
    <w:rPr>
      <w:b/>
      <w:bCs/>
      <w:sz w:val="20"/>
      <w:szCs w:val="20"/>
    </w:rPr>
  </w:style>
  <w:style w:type="character" w:styleId="Mention">
    <w:name w:val="Mention"/>
    <w:basedOn w:val="DefaultParagraphFont"/>
    <w:uiPriority w:val="99"/>
    <w:unhideWhenUsed/>
    <w:rsid w:val="00302F07"/>
    <w:rPr>
      <w:color w:val="2B579A"/>
      <w:shd w:val="clear" w:color="auto" w:fill="E6E6E6"/>
    </w:rPr>
  </w:style>
  <w:style w:type="character" w:customStyle="1" w:styleId="eop">
    <w:name w:val="eop"/>
    <w:basedOn w:val="DefaultParagraphFont"/>
    <w:rsid w:val="5DCA8D80"/>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D437E4"/>
    <w:pPr>
      <w:tabs>
        <w:tab w:val="center" w:pos="4536"/>
        <w:tab w:val="right" w:pos="9072"/>
      </w:tabs>
      <w:spacing w:after="0" w:line="240" w:lineRule="auto"/>
    </w:pPr>
    <w:rPr>
      <w:sz w:val="18"/>
      <w:lang w:val="en-GB"/>
    </w:rPr>
  </w:style>
  <w:style w:type="character" w:customStyle="1" w:styleId="HeaderChar">
    <w:name w:val="Header Char"/>
    <w:basedOn w:val="DefaultParagraphFont"/>
    <w:link w:val="Header"/>
    <w:uiPriority w:val="99"/>
    <w:rsid w:val="00D437E4"/>
    <w:rPr>
      <w:sz w:val="18"/>
      <w:lang w:val="en-GB"/>
    </w:rPr>
  </w:style>
  <w:style w:type="paragraph" w:styleId="Footer">
    <w:name w:val="footer"/>
    <w:basedOn w:val="Normal"/>
    <w:link w:val="FooterChar"/>
    <w:uiPriority w:val="99"/>
    <w:unhideWhenUsed/>
    <w:rsid w:val="00D437E4"/>
    <w:pPr>
      <w:spacing w:after="0" w:line="180" w:lineRule="atLeast"/>
    </w:pPr>
    <w:rPr>
      <w:sz w:val="12"/>
      <w:lang w:val="en-GB"/>
    </w:rPr>
  </w:style>
  <w:style w:type="character" w:customStyle="1" w:styleId="FooterChar">
    <w:name w:val="Footer Char"/>
    <w:basedOn w:val="DefaultParagraphFont"/>
    <w:link w:val="Footer"/>
    <w:uiPriority w:val="99"/>
    <w:rsid w:val="00D437E4"/>
    <w:rPr>
      <w:sz w:val="12"/>
      <w:lang w:val="en-GB"/>
    </w:rPr>
  </w:style>
  <w:style w:type="paragraph" w:customStyle="1" w:styleId="Info">
    <w:name w:val="Info"/>
    <w:basedOn w:val="Normal"/>
    <w:qFormat/>
    <w:rsid w:val="00D437E4"/>
    <w:pPr>
      <w:spacing w:after="0" w:line="180" w:lineRule="atLeast"/>
    </w:pPr>
    <w:rPr>
      <w:sz w:val="12"/>
      <w:lang w:val="en-GB"/>
    </w:rPr>
  </w:style>
  <w:style w:type="character" w:styleId="UnresolvedMention">
    <w:name w:val="Unresolved Mention"/>
    <w:basedOn w:val="DefaultParagraphFont"/>
    <w:uiPriority w:val="99"/>
    <w:semiHidden/>
    <w:unhideWhenUsed/>
    <w:rsid w:val="00D437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5763918">
      <w:bodyDiv w:val="1"/>
      <w:marLeft w:val="0"/>
      <w:marRight w:val="0"/>
      <w:marTop w:val="0"/>
      <w:marBottom w:val="0"/>
      <w:divBdr>
        <w:top w:val="none" w:sz="0" w:space="0" w:color="auto"/>
        <w:left w:val="none" w:sz="0" w:space="0" w:color="auto"/>
        <w:bottom w:val="none" w:sz="0" w:space="0" w:color="auto"/>
        <w:right w:val="none" w:sz="0" w:space="0" w:color="auto"/>
      </w:divBdr>
    </w:div>
    <w:div w:id="145262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5.jpeg"/><Relationship Id="rId17" Type="http://schemas.microsoft.com/office/2018/08/relationships/commentsExtensible" Target="commentsExtensible.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header" Target="header4.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comments" Target="comments.xml"/><Relationship Id="rId22" Type="http://schemas.openxmlformats.org/officeDocument/2006/relationships/header" Target="header3.xml"/><Relationship Id="rId27" Type="http://schemas.microsoft.com/office/2011/relationships/people" Target="people.xml"/><Relationship Id="rId30"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8.emf"/></Relationships>
</file>

<file path=word/_rels/footer4.xml.rels><?xml version="1.0" encoding="UTF-8" standalone="yes"?>
<Relationships xmlns="http://schemas.openxmlformats.org/package/2006/relationships"><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_rels/header4.xml.rels><?xml version="1.0" encoding="UTF-8" standalone="yes"?>
<Relationships xmlns="http://schemas.openxmlformats.org/package/2006/relationships"><Relationship Id="rId1" Type="http://schemas.openxmlformats.org/officeDocument/2006/relationships/image" Target="media/image7.emf"/></Relationships>
</file>

<file path=word/documenttasks/documenttasks1.xml><?xml version="1.0" encoding="utf-8"?>
<t:Tasks xmlns:t="http://schemas.microsoft.com/office/tasks/2019/documenttasks" xmlns:oel="http://schemas.microsoft.com/office/2019/extlst">
  <t:Task id="{3D7D290A-7EFB-4C12-9A71-400FBC8BCFAD}">
    <t:Anchor>
      <t:Comment id="1886233115"/>
    </t:Anchor>
    <t:History>
      <t:Event id="{4DD6A5E9-3C9D-4436-9A34-5F2F3124D2F6}" time="2023-11-23T14:14:48.768Z">
        <t:Attribution userId="S::paul.hughes@sonova.com::05c15c59-0fd7-4a8d-9b67-6ef2ef1f74ac" userProvider="AD" userName="Hughes, Paul"/>
        <t:Anchor>
          <t:Comment id="1886233115"/>
        </t:Anchor>
        <t:Create/>
      </t:Event>
      <t:Event id="{CB18D5C2-155D-4C28-882C-0BB66D81E3F7}" time="2023-11-23T14:14:48.768Z">
        <t:Attribution userId="S::paul.hughes@sonova.com::05c15c59-0fd7-4a8d-9b67-6ef2ef1f74ac" userProvider="AD" userName="Hughes, Paul"/>
        <t:Anchor>
          <t:Comment id="1886233115"/>
        </t:Anchor>
        <t:Assign userId="S::David.Holm@sonova.com::1b674008-ac02-4b2d-9310-0142589afe34" userProvider="AD" userName="Holm, David"/>
      </t:Event>
      <t:Event id="{980ACF2C-9352-4B90-BD15-155EA6468CA9}" time="2023-11-23T14:14:48.768Z">
        <t:Attribution userId="S::paul.hughes@sonova.com::05c15c59-0fd7-4a8d-9b67-6ef2ef1f74ac" userProvider="AD" userName="Hughes, Paul"/>
        <t:Anchor>
          <t:Comment id="1886233115"/>
        </t:Anchor>
        <t:SetTitle title="A paragraph here on the technical partnership and integration with Polar Flow @Holm, David can you draft this under the below sentence?"/>
      </t:Event>
    </t:History>
  </t:Task>
  <t:Task id="{9E3BF690-0179-4BE3-8492-C00C4DE9B32A}">
    <t:Anchor>
      <t:Comment id="546604337"/>
    </t:Anchor>
    <t:History>
      <t:Event id="{26F2601F-7B29-4254-A735-A5003B1E8FED}" time="2023-11-24T09:44:06.099Z">
        <t:Attribution userId="S::leopoldine.vivant@sonova.com::aed098cd-cbca-4fd6-b75b-dd490ebfd088" userProvider="AD" userName="Vivant, Léopoldine"/>
        <t:Anchor>
          <t:Comment id="2002854413"/>
        </t:Anchor>
        <t:Create/>
      </t:Event>
      <t:Event id="{C317AE0F-827A-4C58-B21F-55134C2E6467}" time="2023-11-24T09:44:06.099Z">
        <t:Attribution userId="S::leopoldine.vivant@sonova.com::aed098cd-cbca-4fd6-b75b-dd490ebfd088" userProvider="AD" userName="Vivant, Léopoldine"/>
        <t:Anchor>
          <t:Comment id="2002854413"/>
        </t:Anchor>
        <t:Assign userId="S::Daniela.GrilloDeLambarri@sonova.com::b79f1395-e015-45af-8244-75c28c9f5f87" userProvider="AD" userName="Grillo De Lambarri, Daniela"/>
      </t:Event>
      <t:Event id="{BD8DE975-7533-4D66-9801-2A06070302A1}" time="2023-11-24T09:44:06.099Z">
        <t:Attribution userId="S::leopoldine.vivant@sonova.com::aed098cd-cbca-4fd6-b75b-dd490ebfd088" userProvider="AD" userName="Vivant, Léopoldine"/>
        <t:Anchor>
          <t:Comment id="2002854413"/>
        </t:Anchor>
        <t:SetTitle title="fitness enthsusiast might be too restrictive (could be understood as only fitness or indoors sport), how about sport enthusiasts? But curious to get @Grillo De Lambarri, Daniela point on this"/>
      </t:Event>
      <t:Event id="{4FF99B26-B755-4B86-9E53-EC5669D5A91A}" time="2023-11-24T16:15:51.562Z">
        <t:Attribution userId="S::daniela.grillodelambarri@sonova.com::b79f1395-e015-45af-8244-75c28c9f5f87" userProvider="AD" userName="Grillo De Lambarri, Daniela"/>
        <t:Progress percentComplete="100"/>
      </t:Event>
    </t:History>
  </t:Task>
  <t:Task id="{9931F23E-D37C-453C-BB2B-D398B26DB574}">
    <t:Anchor>
      <t:Comment id="1739566190"/>
    </t:Anchor>
    <t:History>
      <t:Event id="{DE035874-5830-4F1E-B191-8C5D36BC70B0}" time="2023-11-30T15:00:25.784Z">
        <t:Attribution userId="S::paul.hughes@sonova.com::05c15c59-0fd7-4a8d-9b67-6ef2ef1f74ac" userProvider="AD" userName="Hughes, Paul"/>
        <t:Anchor>
          <t:Comment id="1739566190"/>
        </t:Anchor>
        <t:Create/>
      </t:Event>
      <t:Event id="{7261F79F-5F55-4478-8175-98219BC927EA}" time="2023-11-30T15:00:25.784Z">
        <t:Attribution userId="S::paul.hughes@sonova.com::05c15c59-0fd7-4a8d-9b67-6ef2ef1f74ac" userProvider="AD" userName="Hughes, Paul"/>
        <t:Anchor>
          <t:Comment id="1739566190"/>
        </t:Anchor>
        <t:Assign userId="S::David.Holm@sonova.com::1b674008-ac02-4b2d-9310-0142589afe34" userProvider="AD" userName="Holm, David"/>
      </t:Event>
      <t:Event id="{CD12575A-5DF4-4528-A778-8795AE9DEAF6}" time="2023-11-30T15:00:25.784Z">
        <t:Attribution userId="S::paul.hughes@sonova.com::05c15c59-0fd7-4a8d-9b67-6ef2ef1f74ac" userProvider="AD" userName="Hughes, Paul"/>
        <t:Anchor>
          <t:Comment id="1739566190"/>
        </t:Anchor>
        <t:SetTitle title="@Holm, David should we mention this in the press release? I'm worried that if people with small ears buy this we will get bad reviews and high returns"/>
      </t:Event>
    </t:History>
  </t:Task>
  <t:Task id="{26A157DF-230B-4E1C-A24D-D607700CBAC5}">
    <t:Anchor>
      <t:Comment id="1989156256"/>
    </t:Anchor>
    <t:History>
      <t:Event id="{6F7F80D2-1AF2-4566-B9A7-E3CB388871A6}" time="2023-11-28T07:21:38.099Z">
        <t:Attribution userId="S::paul.hughes@sonova.com::05c15c59-0fd7-4a8d-9b67-6ef2ef1f74ac" userProvider="AD" userName="Hughes, Paul"/>
        <t:Anchor>
          <t:Comment id="1989156256"/>
        </t:Anchor>
        <t:Create/>
      </t:Event>
      <t:Event id="{BE2229B8-47A4-430E-95C3-FEFA237A2C28}" time="2023-11-28T07:21:38.099Z">
        <t:Attribution userId="S::paul.hughes@sonova.com::05c15c59-0fd7-4a8d-9b67-6ef2ef1f74ac" userProvider="AD" userName="Hughes, Paul"/>
        <t:Anchor>
          <t:Comment id="1989156256"/>
        </t:Anchor>
        <t:Assign userId="S::Daniela.GrilloDeLambarri@sonova.com::b79f1395-e015-45af-8244-75c28c9f5f87" userProvider="AD" userName="Grillo De Lambarri, Daniela"/>
      </t:Event>
      <t:Event id="{800A205C-A2F9-449A-BF12-C562BE806917}" time="2023-11-28T07:21:38.099Z">
        <t:Attribution userId="S::paul.hughes@sonova.com::05c15c59-0fd7-4a8d-9b67-6ef2ef1f74ac" userProvider="AD" userName="Hughes, Paul"/>
        <t:Anchor>
          <t:Comment id="1989156256"/>
        </t:Anchor>
        <t:SetTitle title="@Grillo De Lambarri, Daniela can you confirm the pre order date which we will use here?"/>
      </t:Event>
    </t:History>
  </t:Task>
  <t:Task id="{6B8A1B3E-0728-4C90-BF67-8D937A536A8E}">
    <t:Anchor>
      <t:Comment id="688519719"/>
    </t:Anchor>
    <t:History>
      <t:Event id="{717903B3-7B95-495C-A849-BEE4631B1B98}" time="2023-11-30T07:53:41.964Z">
        <t:Attribution userId="S::paul.hughes@sonova.com::05c15c59-0fd7-4a8d-9b67-6ef2ef1f74ac" userProvider="AD" userName="Hughes, Paul"/>
        <t:Anchor>
          <t:Comment id="1124951690"/>
        </t:Anchor>
        <t:Create/>
      </t:Event>
      <t:Event id="{A7AD5EC2-17F1-4A55-8EFA-E75D78451411}" time="2023-11-30T07:53:41.964Z">
        <t:Attribution userId="S::paul.hughes@sonova.com::05c15c59-0fd7-4a8d-9b67-6ef2ef1f74ac" userProvider="AD" userName="Hughes, Paul"/>
        <t:Anchor>
          <t:Comment id="1124951690"/>
        </t:Anchor>
        <t:Assign userId="S::David.Holm@sonova.com::1b674008-ac02-4b2d-9310-0142589afe34" userProvider="AD" userName="Holm, David"/>
      </t:Event>
      <t:Event id="{BF578588-C888-4CEE-88B0-113C51644ADC}" time="2023-11-30T07:53:41.964Z">
        <t:Attribution userId="S::paul.hughes@sonova.com::05c15c59-0fd7-4a8d-9b67-6ef2ef1f74ac" userProvider="AD" userName="Hughes, Paul"/>
        <t:Anchor>
          <t:Comment id="1124951690"/>
        </t:Anchor>
        <t:SetTitle title="@Holm, David the full version will be sent out on the pre order date, can you confirm when that is, would it be March 26?"/>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9" ma:contentTypeDescription="Create a new document." ma:contentTypeScope="" ma:versionID="87aa22202869ba0b81c156679361bf8f">
  <xsd:schema xmlns:xsd="http://www.w3.org/2001/XMLSchema" xmlns:xs="http://www.w3.org/2001/XMLSchema" xmlns:p="http://schemas.microsoft.com/office/2006/metadata/properties" xmlns:ns2="ac8a8a93-128a-4624-8404-24d48db5a4b8" xmlns:ns3="5a7b885c-1d47-4634-b926-c1e038677ea0" xmlns:ns4="6cbdcb4c-cf69-4fac-ac51-28081d5e1e39" xmlns:ns5="60f05809-5dfa-4680-89f0-732798f75583" targetNamespace="http://schemas.microsoft.com/office/2006/metadata/properties" ma:root="true" ma:fieldsID="5a94d2cd8b0bf7b4d798e8cc8817bfe5" ns2:_="" ns3:_="" ns4:_="" ns5:_="">
    <xsd:import namespace="ac8a8a93-128a-4624-8404-24d48db5a4b8"/>
    <xsd:import namespace="5a7b885c-1d47-4634-b926-c1e038677ea0"/>
    <xsd:import namespace="6cbdcb4c-cf69-4fac-ac51-28081d5e1e39"/>
    <xsd:import namespace="60f05809-5dfa-4680-89f0-732798f75583"/>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Tags" minOccurs="0"/>
                <xsd:element ref="ns4:MediaLengthInSeconds" minOccurs="0"/>
                <xsd:element ref="ns4:MediaServiceDateTake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5:SharedWithUsers" minOccurs="0"/>
                <xsd:element ref="ns5: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ba61b012-369e-4381-aba1-5592d35be497}"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bdcb4c-cf69-4fac-ac51-28081d5e1e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f05809-5dfa-4680-89f0-732798f7558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60f05809-5dfa-4680-89f0-732798f75583">
      <UserInfo>
        <DisplayName>Lin, Ava</DisplayName>
        <AccountId>12</AccountId>
        <AccountType/>
      </UserInfo>
      <UserInfo>
        <DisplayName>Liu, Joanna</DisplayName>
        <AccountId>13</AccountId>
        <AccountType/>
      </UserInfo>
      <UserInfo>
        <DisplayName>Chau, Vicky</DisplayName>
        <AccountId>1249</AccountId>
        <AccountType/>
      </UserInfo>
      <UserInfo>
        <DisplayName>APAC Consumer Marketing Members</DisplayName>
        <AccountId>1265</AccountId>
        <AccountType/>
      </UserInfo>
      <UserInfo>
        <DisplayName>Cox, Stuart</DisplayName>
        <AccountId>1717</AccountId>
        <AccountType/>
      </UserInfo>
      <UserInfo>
        <DisplayName>Kelle, Juergen</DisplayName>
        <AccountId>1618</AccountId>
        <AccountType/>
      </UserInfo>
      <UserInfo>
        <DisplayName>Steelman, Jessica</DisplayName>
        <AccountId>1710</AccountId>
        <AccountType/>
      </UserInfo>
      <UserInfo>
        <DisplayName>ellen.odwyer</DisplayName>
        <AccountId>3006</AccountId>
        <AccountType/>
      </UserInfo>
      <UserInfo>
        <DisplayName>Phoebe Humbley</DisplayName>
        <AccountId>3007</AccountId>
        <AccountType/>
      </UserInfo>
    </SharedWithUsers>
  </documentManagement>
</p:properties>
</file>

<file path=customXml/itemProps1.xml><?xml version="1.0" encoding="utf-8"?>
<ds:datastoreItem xmlns:ds="http://schemas.openxmlformats.org/officeDocument/2006/customXml" ds:itemID="{916BD162-54E3-4A79-B131-24F51A33CCA5}">
  <ds:schemaRefs>
    <ds:schemaRef ds:uri="http://schemas.microsoft.com/sharepoint/v3/contenttype/forms"/>
  </ds:schemaRefs>
</ds:datastoreItem>
</file>

<file path=customXml/itemProps2.xml><?xml version="1.0" encoding="utf-8"?>
<ds:datastoreItem xmlns:ds="http://schemas.openxmlformats.org/officeDocument/2006/customXml" ds:itemID="{00101328-B799-4FB6-AEB4-969235773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6cbdcb4c-cf69-4fac-ac51-28081d5e1e39"/>
    <ds:schemaRef ds:uri="60f05809-5dfa-4680-89f0-732798f75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50296-BDFD-456C-AB60-5E1940AC8987}">
  <ds:schemaRefs>
    <ds:schemaRef ds:uri="http://schemas.microsoft.com/office/2006/metadata/properties"/>
    <ds:schemaRef ds:uri="http://schemas.microsoft.com/office/infopath/2007/PartnerControls"/>
    <ds:schemaRef ds:uri="5a7b885c-1d47-4634-b926-c1e038677ea0"/>
    <ds:schemaRef ds:uri="ac8a8a93-128a-4624-8404-24d48db5a4b8"/>
    <ds:schemaRef ds:uri="60f05809-5dfa-4680-89f0-732798f7558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Sennheiser Consumer Audio GmbH</Company>
  <LinksUpToDate>false</LinksUpToDate>
  <CharactersWithSpaces>7833</CharactersWithSpaces>
  <SharedDoc>false</SharedDoc>
  <HLinks>
    <vt:vector size="6" baseType="variant">
      <vt:variant>
        <vt:i4>3932209</vt:i4>
      </vt:variant>
      <vt:variant>
        <vt:i4>0</vt:i4>
      </vt:variant>
      <vt:variant>
        <vt:i4>0</vt:i4>
      </vt:variant>
      <vt:variant>
        <vt:i4>5</vt:i4>
      </vt:variant>
      <vt:variant>
        <vt:lpwstr>http://www.sennheiser.com/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Ellen O'Dwyer</cp:lastModifiedBy>
  <cp:revision>2</cp:revision>
  <dcterms:created xsi:type="dcterms:W3CDTF">2024-08-16T03:31:00Z</dcterms:created>
  <dcterms:modified xsi:type="dcterms:W3CDTF">2024-08-16T03:31:00Z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ies>
</file>